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2ED05" w14:textId="77777777" w:rsidR="00C80D2A" w:rsidRDefault="00C80D2A">
      <w:pPr>
        <w:rPr>
          <w:b/>
          <w:sz w:val="32"/>
          <w:u w:val="double"/>
        </w:rPr>
      </w:pPr>
    </w:p>
    <w:p w14:paraId="0EEB912A" w14:textId="77777777" w:rsidR="00E11CBC" w:rsidRDefault="00FC1167">
      <w:pPr>
        <w:rPr>
          <w:b/>
          <w:sz w:val="32"/>
        </w:rPr>
      </w:pPr>
      <w:r w:rsidRPr="00C80D2A">
        <w:rPr>
          <w:b/>
          <w:sz w:val="32"/>
          <w:u w:val="double"/>
        </w:rPr>
        <w:t>Kritéria pro hodnocení žádostí</w:t>
      </w:r>
      <w:r w:rsidR="00C80D2A">
        <w:rPr>
          <w:b/>
          <w:sz w:val="32"/>
        </w:rPr>
        <w:t xml:space="preserve"> </w:t>
      </w:r>
    </w:p>
    <w:p w14:paraId="7E2CC282" w14:textId="62DF62DC" w:rsidR="005712F7" w:rsidRPr="00E11CBC" w:rsidRDefault="00C80D2A">
      <w:r w:rsidRPr="00E11CBC">
        <w:t>SC 4.</w:t>
      </w:r>
      <w:r w:rsidR="003E4631">
        <w:t>4</w:t>
      </w:r>
      <w:r w:rsidRPr="00E11CBC">
        <w:t xml:space="preserve"> (</w:t>
      </w:r>
      <w:r w:rsidR="003E4631">
        <w:t>sídelní zeleň)</w:t>
      </w:r>
    </w:p>
    <w:p w14:paraId="162EF5A8" w14:textId="77777777" w:rsidR="00FC1167" w:rsidRDefault="00FC1167"/>
    <w:p w14:paraId="2292EE66" w14:textId="77777777" w:rsidR="00C80D2A" w:rsidRDefault="00C80D2A"/>
    <w:p w14:paraId="79D073A7" w14:textId="77777777" w:rsidR="00FC1167" w:rsidRPr="00C80D2A" w:rsidRDefault="00FC1167" w:rsidP="00C80D2A">
      <w:pPr>
        <w:pStyle w:val="Odstavecseseznamem"/>
        <w:numPr>
          <w:ilvl w:val="0"/>
          <w:numId w:val="3"/>
        </w:numPr>
        <w:ind w:left="426"/>
        <w:rPr>
          <w:b/>
        </w:rPr>
      </w:pPr>
      <w:r w:rsidRPr="00C80D2A">
        <w:rPr>
          <w:b/>
        </w:rPr>
        <w:t>Kritéria pro hodnocení formálních náležitostí žádostí</w:t>
      </w:r>
    </w:p>
    <w:p w14:paraId="4CF1BB23" w14:textId="77777777" w:rsidR="00FC1167" w:rsidRDefault="00FC1167" w:rsidP="00FC1167"/>
    <w:tbl>
      <w:tblPr>
        <w:tblStyle w:val="Mkatabulky"/>
        <w:tblW w:w="0" w:type="auto"/>
        <w:jc w:val="center"/>
        <w:tblLook w:val="04A0" w:firstRow="1" w:lastRow="0" w:firstColumn="1" w:lastColumn="0" w:noHBand="0" w:noVBand="1"/>
        <w:tblPrChange w:id="0" w:author="Soňa Smetanková" w:date="2018-10-10T11:41:00Z">
          <w:tblPr>
            <w:tblStyle w:val="Mkatabulky"/>
            <w:tblW w:w="0" w:type="auto"/>
            <w:jc w:val="center"/>
            <w:tblLook w:val="04A0" w:firstRow="1" w:lastRow="0" w:firstColumn="1" w:lastColumn="0" w:noHBand="0" w:noVBand="1"/>
          </w:tblPr>
        </w:tblPrChange>
      </w:tblPr>
      <w:tblGrid>
        <w:gridCol w:w="1413"/>
        <w:gridCol w:w="6031"/>
        <w:gridCol w:w="1618"/>
        <w:tblGridChange w:id="1">
          <w:tblGrid>
            <w:gridCol w:w="7083"/>
            <w:gridCol w:w="7083"/>
            <w:gridCol w:w="1979"/>
          </w:tblGrid>
        </w:tblGridChange>
      </w:tblGrid>
      <w:tr w:rsidR="00782125" w14:paraId="18499028" w14:textId="77777777" w:rsidTr="00782125">
        <w:trPr>
          <w:trHeight w:val="633"/>
          <w:jc w:val="center"/>
          <w:trPrChange w:id="2" w:author="Soňa Smetanková" w:date="2018-10-10T11:41:00Z">
            <w:trPr>
              <w:trHeight w:val="633"/>
              <w:jc w:val="center"/>
            </w:trPr>
          </w:trPrChange>
        </w:trPr>
        <w:tc>
          <w:tcPr>
            <w:tcW w:w="1413" w:type="dxa"/>
            <w:vAlign w:val="center"/>
            <w:tcPrChange w:id="3" w:author="Soňa Smetanková" w:date="2018-10-10T11:41:00Z">
              <w:tcPr>
                <w:tcW w:w="7083" w:type="dxa"/>
              </w:tcPr>
            </w:tcPrChange>
          </w:tcPr>
          <w:p w14:paraId="25E93C01" w14:textId="1D2E6909" w:rsidR="00782125" w:rsidRPr="00FC1167" w:rsidRDefault="00782125" w:rsidP="00782125">
            <w:pPr>
              <w:jc w:val="center"/>
              <w:rPr>
                <w:b/>
              </w:rPr>
            </w:pPr>
            <w:ins w:id="4" w:author="Soňa Smetanková" w:date="2018-10-10T11:41:00Z">
              <w:r>
                <w:rPr>
                  <w:b/>
                </w:rPr>
                <w:t>Pořadí</w:t>
              </w:r>
            </w:ins>
          </w:p>
        </w:tc>
        <w:tc>
          <w:tcPr>
            <w:tcW w:w="6031" w:type="dxa"/>
            <w:vAlign w:val="center"/>
            <w:tcPrChange w:id="5" w:author="Soňa Smetanková" w:date="2018-10-10T11:41:00Z">
              <w:tcPr>
                <w:tcW w:w="7083" w:type="dxa"/>
                <w:vAlign w:val="center"/>
              </w:tcPr>
            </w:tcPrChange>
          </w:tcPr>
          <w:p w14:paraId="70A51616" w14:textId="7B05BB24" w:rsidR="00782125" w:rsidRPr="00FC1167" w:rsidRDefault="00782125" w:rsidP="00FC1167">
            <w:pPr>
              <w:jc w:val="center"/>
              <w:rPr>
                <w:b/>
              </w:rPr>
            </w:pPr>
            <w:r w:rsidRPr="00FC1167">
              <w:rPr>
                <w:b/>
              </w:rPr>
              <w:t>Název kritéria</w:t>
            </w:r>
          </w:p>
        </w:tc>
        <w:tc>
          <w:tcPr>
            <w:tcW w:w="1618" w:type="dxa"/>
            <w:vAlign w:val="center"/>
            <w:tcPrChange w:id="6" w:author="Soňa Smetanková" w:date="2018-10-10T11:41:00Z">
              <w:tcPr>
                <w:tcW w:w="1979" w:type="dxa"/>
                <w:vAlign w:val="center"/>
              </w:tcPr>
            </w:tcPrChange>
          </w:tcPr>
          <w:p w14:paraId="084D4B2C" w14:textId="77777777" w:rsidR="00782125" w:rsidRPr="00FC1167" w:rsidRDefault="00782125" w:rsidP="00FC1167">
            <w:pPr>
              <w:jc w:val="center"/>
              <w:rPr>
                <w:b/>
              </w:rPr>
            </w:pPr>
            <w:r w:rsidRPr="00FC1167">
              <w:rPr>
                <w:b/>
              </w:rPr>
              <w:t>Funkce kritéria</w:t>
            </w:r>
          </w:p>
        </w:tc>
      </w:tr>
      <w:tr w:rsidR="00782125" w14:paraId="65B2EF50" w14:textId="77777777" w:rsidTr="00782125">
        <w:trPr>
          <w:jc w:val="center"/>
          <w:trPrChange w:id="7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8" w:author="Soňa Smetanková" w:date="2018-10-10T11:41:00Z">
              <w:tcPr>
                <w:tcW w:w="7083" w:type="dxa"/>
              </w:tcPr>
            </w:tcPrChange>
          </w:tcPr>
          <w:p w14:paraId="15DDBCB4" w14:textId="18804993" w:rsidR="00782125" w:rsidRDefault="00782125" w:rsidP="00782125">
            <w:pPr>
              <w:jc w:val="center"/>
              <w:rPr>
                <w:ins w:id="9" w:author="Soňa Smetanková" w:date="2018-10-10T11:41:00Z"/>
              </w:rPr>
              <w:pPrChange w:id="10" w:author="Soňa Smetanková" w:date="2018-10-10T11:41:00Z">
                <w:pPr/>
              </w:pPrChange>
            </w:pPr>
            <w:ins w:id="11" w:author="Soňa Smetanková" w:date="2018-10-10T11:41:00Z">
              <w:r>
                <w:t>1.</w:t>
              </w:r>
            </w:ins>
          </w:p>
        </w:tc>
        <w:tc>
          <w:tcPr>
            <w:tcW w:w="6031" w:type="dxa"/>
            <w:vAlign w:val="center"/>
            <w:tcPrChange w:id="12" w:author="Soňa Smetanková" w:date="2018-10-10T11:41:00Z">
              <w:tcPr>
                <w:tcW w:w="7083" w:type="dxa"/>
                <w:vAlign w:val="center"/>
              </w:tcPr>
            </w:tcPrChange>
          </w:tcPr>
          <w:p w14:paraId="592C18B6" w14:textId="7FAFC9CD" w:rsidR="00782125" w:rsidRDefault="00782125" w:rsidP="00782125">
            <w:pPr>
              <w:jc w:val="both"/>
              <w:pPrChange w:id="13" w:author="Soňa Smetanková" w:date="2018-10-10T11:44:00Z">
                <w:pPr/>
              </w:pPrChange>
            </w:pPr>
            <w:r>
              <w:t xml:space="preserve">Soulad žádosti s programem OPŽP 2014+ a příslušnými SC / podporovanými aktivitami uvedenými v Pravidlech pro žadatele a příjemce podpory v OPŽP 2014–2020 (PrŽaP). </w:t>
            </w:r>
          </w:p>
        </w:tc>
        <w:tc>
          <w:tcPr>
            <w:tcW w:w="1618" w:type="dxa"/>
            <w:vAlign w:val="center"/>
            <w:tcPrChange w:id="14" w:author="Soňa Smetanková" w:date="2018-10-10T11:41:00Z">
              <w:tcPr>
                <w:tcW w:w="1979" w:type="dxa"/>
                <w:vAlign w:val="center"/>
              </w:tcPr>
            </w:tcPrChange>
          </w:tcPr>
          <w:p w14:paraId="0BBCD137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4CF87982" w14:textId="77777777" w:rsidTr="00782125">
        <w:trPr>
          <w:jc w:val="center"/>
          <w:trPrChange w:id="15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16" w:author="Soňa Smetanková" w:date="2018-10-10T11:41:00Z">
              <w:tcPr>
                <w:tcW w:w="7083" w:type="dxa"/>
              </w:tcPr>
            </w:tcPrChange>
          </w:tcPr>
          <w:p w14:paraId="017C91DF" w14:textId="0C9354F0" w:rsidR="00782125" w:rsidRDefault="00782125" w:rsidP="00782125">
            <w:pPr>
              <w:jc w:val="center"/>
              <w:rPr>
                <w:ins w:id="17" w:author="Soňa Smetanková" w:date="2018-10-10T11:41:00Z"/>
              </w:rPr>
              <w:pPrChange w:id="18" w:author="Soňa Smetanková" w:date="2018-10-10T11:41:00Z">
                <w:pPr/>
              </w:pPrChange>
            </w:pPr>
            <w:ins w:id="19" w:author="Soňa Smetanková" w:date="2018-10-10T11:41:00Z">
              <w:r>
                <w:t>2.</w:t>
              </w:r>
            </w:ins>
          </w:p>
        </w:tc>
        <w:tc>
          <w:tcPr>
            <w:tcW w:w="6031" w:type="dxa"/>
            <w:vAlign w:val="center"/>
            <w:tcPrChange w:id="20" w:author="Soňa Smetanková" w:date="2018-10-10T11:41:00Z">
              <w:tcPr>
                <w:tcW w:w="7083" w:type="dxa"/>
                <w:vAlign w:val="center"/>
              </w:tcPr>
            </w:tcPrChange>
          </w:tcPr>
          <w:p w14:paraId="1C93C314" w14:textId="769D0959" w:rsidR="00782125" w:rsidRDefault="00782125" w:rsidP="00782125">
            <w:pPr>
              <w:jc w:val="both"/>
              <w:pPrChange w:id="21" w:author="Soňa Smetanková" w:date="2018-10-10T11:44:00Z">
                <w:pPr/>
              </w:pPrChange>
            </w:pPr>
            <w:r>
              <w:t>M</w:t>
            </w:r>
            <w:r w:rsidRPr="00FC1167">
              <w:t>inimální zp</w:t>
            </w:r>
            <w:r>
              <w:t xml:space="preserve">ůsobilé přímé realizační výdaje </w:t>
            </w:r>
            <w:r w:rsidRPr="00FC1167">
              <w:t>na projekt</w:t>
            </w:r>
            <w:r>
              <w:t>.</w:t>
            </w:r>
          </w:p>
        </w:tc>
        <w:tc>
          <w:tcPr>
            <w:tcW w:w="1618" w:type="dxa"/>
            <w:vAlign w:val="center"/>
            <w:tcPrChange w:id="22" w:author="Soňa Smetanková" w:date="2018-10-10T11:41:00Z">
              <w:tcPr>
                <w:tcW w:w="1979" w:type="dxa"/>
                <w:vAlign w:val="center"/>
              </w:tcPr>
            </w:tcPrChange>
          </w:tcPr>
          <w:p w14:paraId="6BAFA922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59561E50" w14:textId="77777777" w:rsidTr="00782125">
        <w:trPr>
          <w:jc w:val="center"/>
          <w:trPrChange w:id="23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24" w:author="Soňa Smetanková" w:date="2018-10-10T11:41:00Z">
              <w:tcPr>
                <w:tcW w:w="7083" w:type="dxa"/>
              </w:tcPr>
            </w:tcPrChange>
          </w:tcPr>
          <w:p w14:paraId="2640344A" w14:textId="0B2E2813" w:rsidR="00782125" w:rsidRDefault="00782125" w:rsidP="00782125">
            <w:pPr>
              <w:jc w:val="center"/>
              <w:rPr>
                <w:ins w:id="25" w:author="Soňa Smetanková" w:date="2018-10-10T11:41:00Z"/>
              </w:rPr>
              <w:pPrChange w:id="26" w:author="Soňa Smetanková" w:date="2018-10-10T11:41:00Z">
                <w:pPr/>
              </w:pPrChange>
            </w:pPr>
            <w:ins w:id="27" w:author="Soňa Smetanková" w:date="2018-10-10T11:41:00Z">
              <w:r>
                <w:t>3.</w:t>
              </w:r>
            </w:ins>
          </w:p>
        </w:tc>
        <w:tc>
          <w:tcPr>
            <w:tcW w:w="6031" w:type="dxa"/>
            <w:vAlign w:val="center"/>
            <w:tcPrChange w:id="28" w:author="Soňa Smetanková" w:date="2018-10-10T11:41:00Z">
              <w:tcPr>
                <w:tcW w:w="7083" w:type="dxa"/>
                <w:vAlign w:val="center"/>
              </w:tcPr>
            </w:tcPrChange>
          </w:tcPr>
          <w:p w14:paraId="735A4950" w14:textId="22F4D947" w:rsidR="00782125" w:rsidRDefault="00782125" w:rsidP="00782125">
            <w:pPr>
              <w:jc w:val="both"/>
              <w:pPrChange w:id="29" w:author="Soňa Smetanková" w:date="2018-10-10T11:44:00Z">
                <w:pPr/>
              </w:pPrChange>
            </w:pPr>
            <w:r>
              <w:t xml:space="preserve">Oprávněnost žadatele uvedeného u </w:t>
            </w:r>
            <w:r w:rsidRPr="00FC1167">
              <w:t>příslušného SC / u podporované aktivity</w:t>
            </w:r>
            <w:r>
              <w:t>.</w:t>
            </w:r>
          </w:p>
        </w:tc>
        <w:tc>
          <w:tcPr>
            <w:tcW w:w="1618" w:type="dxa"/>
            <w:vAlign w:val="center"/>
            <w:tcPrChange w:id="30" w:author="Soňa Smetanková" w:date="2018-10-10T11:41:00Z">
              <w:tcPr>
                <w:tcW w:w="1979" w:type="dxa"/>
                <w:vAlign w:val="center"/>
              </w:tcPr>
            </w:tcPrChange>
          </w:tcPr>
          <w:p w14:paraId="69BB812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4AE665AE" w14:textId="77777777" w:rsidTr="00782125">
        <w:trPr>
          <w:jc w:val="center"/>
          <w:trPrChange w:id="31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32" w:author="Soňa Smetanková" w:date="2018-10-10T11:41:00Z">
              <w:tcPr>
                <w:tcW w:w="7083" w:type="dxa"/>
              </w:tcPr>
            </w:tcPrChange>
          </w:tcPr>
          <w:p w14:paraId="3888BE80" w14:textId="04C40CD0" w:rsidR="00782125" w:rsidRDefault="00782125" w:rsidP="00782125">
            <w:pPr>
              <w:jc w:val="center"/>
              <w:rPr>
                <w:ins w:id="33" w:author="Soňa Smetanková" w:date="2018-10-10T11:41:00Z"/>
              </w:rPr>
              <w:pPrChange w:id="34" w:author="Soňa Smetanková" w:date="2018-10-10T11:41:00Z">
                <w:pPr/>
              </w:pPrChange>
            </w:pPr>
            <w:ins w:id="35" w:author="Soňa Smetanková" w:date="2018-10-10T11:41:00Z">
              <w:r>
                <w:t>4.</w:t>
              </w:r>
            </w:ins>
          </w:p>
        </w:tc>
        <w:tc>
          <w:tcPr>
            <w:tcW w:w="6031" w:type="dxa"/>
            <w:vAlign w:val="center"/>
            <w:tcPrChange w:id="36" w:author="Soňa Smetanková" w:date="2018-10-10T11:41:00Z">
              <w:tcPr>
                <w:tcW w:w="7083" w:type="dxa"/>
                <w:vAlign w:val="center"/>
              </w:tcPr>
            </w:tcPrChange>
          </w:tcPr>
          <w:p w14:paraId="57D5D3E7" w14:textId="0822C268" w:rsidR="00782125" w:rsidRDefault="00782125" w:rsidP="00782125">
            <w:pPr>
              <w:jc w:val="both"/>
              <w:pPrChange w:id="37" w:author="Soňa Smetanková" w:date="2018-10-10T11:44:00Z">
                <w:pPr/>
              </w:pPrChange>
            </w:pPr>
            <w:r>
              <w:t>V</w:t>
            </w:r>
            <w:r w:rsidRPr="00FC1167">
              <w:t>yplněné údaje o veřejné podpoře (je-li relevantní)</w:t>
            </w:r>
            <w:r>
              <w:t>.</w:t>
            </w:r>
          </w:p>
        </w:tc>
        <w:tc>
          <w:tcPr>
            <w:tcW w:w="1618" w:type="dxa"/>
            <w:vAlign w:val="center"/>
            <w:tcPrChange w:id="38" w:author="Soňa Smetanková" w:date="2018-10-10T11:41:00Z">
              <w:tcPr>
                <w:tcW w:w="1979" w:type="dxa"/>
                <w:vAlign w:val="center"/>
              </w:tcPr>
            </w:tcPrChange>
          </w:tcPr>
          <w:p w14:paraId="412F33E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0399B724" w14:textId="77777777" w:rsidTr="00782125">
        <w:trPr>
          <w:jc w:val="center"/>
          <w:trPrChange w:id="39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40" w:author="Soňa Smetanková" w:date="2018-10-10T11:41:00Z">
              <w:tcPr>
                <w:tcW w:w="7083" w:type="dxa"/>
              </w:tcPr>
            </w:tcPrChange>
          </w:tcPr>
          <w:p w14:paraId="4F2451AD" w14:textId="702C4BF8" w:rsidR="00782125" w:rsidRDefault="00782125" w:rsidP="00782125">
            <w:pPr>
              <w:jc w:val="center"/>
              <w:rPr>
                <w:ins w:id="41" w:author="Soňa Smetanková" w:date="2018-10-10T11:41:00Z"/>
              </w:rPr>
              <w:pPrChange w:id="42" w:author="Soňa Smetanková" w:date="2018-10-10T11:41:00Z">
                <w:pPr/>
              </w:pPrChange>
            </w:pPr>
            <w:ins w:id="43" w:author="Soňa Smetanková" w:date="2018-10-10T11:41:00Z">
              <w:r>
                <w:t>5.</w:t>
              </w:r>
            </w:ins>
          </w:p>
        </w:tc>
        <w:tc>
          <w:tcPr>
            <w:tcW w:w="6031" w:type="dxa"/>
            <w:vAlign w:val="center"/>
            <w:tcPrChange w:id="44" w:author="Soňa Smetanková" w:date="2018-10-10T11:41:00Z">
              <w:tcPr>
                <w:tcW w:w="7083" w:type="dxa"/>
                <w:vAlign w:val="center"/>
              </w:tcPr>
            </w:tcPrChange>
          </w:tcPr>
          <w:p w14:paraId="03D7925D" w14:textId="710104DC" w:rsidR="00782125" w:rsidRDefault="00782125" w:rsidP="00782125">
            <w:pPr>
              <w:jc w:val="both"/>
              <w:pPrChange w:id="45" w:author="Soňa Smetanková" w:date="2018-10-10T11:44:00Z">
                <w:pPr/>
              </w:pPrChange>
            </w:pPr>
            <w:r>
              <w:t>D</w:t>
            </w:r>
            <w:r w:rsidRPr="00FC1167">
              <w:t>ostatečnost popisu na záložce Popis projektu</w:t>
            </w:r>
            <w:r>
              <w:t>.</w:t>
            </w:r>
          </w:p>
        </w:tc>
        <w:tc>
          <w:tcPr>
            <w:tcW w:w="1618" w:type="dxa"/>
            <w:vAlign w:val="center"/>
            <w:tcPrChange w:id="46" w:author="Soňa Smetanková" w:date="2018-10-10T11:41:00Z">
              <w:tcPr>
                <w:tcW w:w="1979" w:type="dxa"/>
                <w:vAlign w:val="center"/>
              </w:tcPr>
            </w:tcPrChange>
          </w:tcPr>
          <w:p w14:paraId="0016BE9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619BEE0C" w14:textId="77777777" w:rsidTr="00782125">
        <w:trPr>
          <w:jc w:val="center"/>
          <w:trPrChange w:id="47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48" w:author="Soňa Smetanková" w:date="2018-10-10T11:41:00Z">
              <w:tcPr>
                <w:tcW w:w="7083" w:type="dxa"/>
              </w:tcPr>
            </w:tcPrChange>
          </w:tcPr>
          <w:p w14:paraId="1A0ECE57" w14:textId="6E6B6313" w:rsidR="00782125" w:rsidRDefault="00782125" w:rsidP="00782125">
            <w:pPr>
              <w:jc w:val="center"/>
              <w:rPr>
                <w:ins w:id="49" w:author="Soňa Smetanková" w:date="2018-10-10T11:41:00Z"/>
              </w:rPr>
              <w:pPrChange w:id="50" w:author="Soňa Smetanková" w:date="2018-10-10T11:41:00Z">
                <w:pPr/>
              </w:pPrChange>
            </w:pPr>
            <w:ins w:id="51" w:author="Soňa Smetanková" w:date="2018-10-10T11:41:00Z">
              <w:r>
                <w:t>6.</w:t>
              </w:r>
            </w:ins>
          </w:p>
        </w:tc>
        <w:tc>
          <w:tcPr>
            <w:tcW w:w="6031" w:type="dxa"/>
            <w:vAlign w:val="center"/>
            <w:tcPrChange w:id="52" w:author="Soňa Smetanková" w:date="2018-10-10T11:41:00Z">
              <w:tcPr>
                <w:tcW w:w="7083" w:type="dxa"/>
                <w:vAlign w:val="center"/>
              </w:tcPr>
            </w:tcPrChange>
          </w:tcPr>
          <w:p w14:paraId="3B139A39" w14:textId="3F5E2719" w:rsidR="00782125" w:rsidRDefault="00782125" w:rsidP="00782125">
            <w:pPr>
              <w:jc w:val="both"/>
              <w:pPrChange w:id="53" w:author="Soňa Smetanková" w:date="2018-10-10T11:44:00Z">
                <w:pPr/>
              </w:pPrChange>
            </w:pPr>
            <w:r>
              <w:t>S</w:t>
            </w:r>
            <w:r w:rsidRPr="00FC1167">
              <w:t>právnost určení specifického cíle projektu</w:t>
            </w:r>
            <w:r>
              <w:t>.</w:t>
            </w:r>
          </w:p>
        </w:tc>
        <w:tc>
          <w:tcPr>
            <w:tcW w:w="1618" w:type="dxa"/>
            <w:vAlign w:val="center"/>
            <w:tcPrChange w:id="54" w:author="Soňa Smetanková" w:date="2018-10-10T11:41:00Z">
              <w:tcPr>
                <w:tcW w:w="1979" w:type="dxa"/>
                <w:vAlign w:val="center"/>
              </w:tcPr>
            </w:tcPrChange>
          </w:tcPr>
          <w:p w14:paraId="7A106266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85DC2FB" w14:textId="77777777" w:rsidTr="00782125">
        <w:trPr>
          <w:jc w:val="center"/>
          <w:trPrChange w:id="55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56" w:author="Soňa Smetanková" w:date="2018-10-10T11:41:00Z">
              <w:tcPr>
                <w:tcW w:w="7083" w:type="dxa"/>
              </w:tcPr>
            </w:tcPrChange>
          </w:tcPr>
          <w:p w14:paraId="5B611BF9" w14:textId="28C4C504" w:rsidR="00782125" w:rsidRDefault="00782125" w:rsidP="00782125">
            <w:pPr>
              <w:jc w:val="center"/>
              <w:rPr>
                <w:ins w:id="57" w:author="Soňa Smetanková" w:date="2018-10-10T11:41:00Z"/>
              </w:rPr>
              <w:pPrChange w:id="58" w:author="Soňa Smetanková" w:date="2018-10-10T11:41:00Z">
                <w:pPr/>
              </w:pPrChange>
            </w:pPr>
            <w:ins w:id="59" w:author="Soňa Smetanková" w:date="2018-10-10T11:41:00Z">
              <w:r>
                <w:t>7.</w:t>
              </w:r>
            </w:ins>
          </w:p>
        </w:tc>
        <w:tc>
          <w:tcPr>
            <w:tcW w:w="6031" w:type="dxa"/>
            <w:vAlign w:val="center"/>
            <w:tcPrChange w:id="60" w:author="Soňa Smetanková" w:date="2018-10-10T11:41:00Z">
              <w:tcPr>
                <w:tcW w:w="7083" w:type="dxa"/>
                <w:vAlign w:val="center"/>
              </w:tcPr>
            </w:tcPrChange>
          </w:tcPr>
          <w:p w14:paraId="36081A1A" w14:textId="450E946E" w:rsidR="00782125" w:rsidRDefault="00782125" w:rsidP="00782125">
            <w:pPr>
              <w:jc w:val="both"/>
              <w:pPrChange w:id="61" w:author="Soňa Smetanková" w:date="2018-10-10T11:44:00Z">
                <w:pPr/>
              </w:pPrChange>
            </w:pPr>
            <w:r>
              <w:t>Vyplnění indikátorů projektu.</w:t>
            </w:r>
          </w:p>
        </w:tc>
        <w:tc>
          <w:tcPr>
            <w:tcW w:w="1618" w:type="dxa"/>
            <w:vAlign w:val="center"/>
            <w:tcPrChange w:id="62" w:author="Soňa Smetanková" w:date="2018-10-10T11:41:00Z">
              <w:tcPr>
                <w:tcW w:w="1979" w:type="dxa"/>
                <w:vAlign w:val="center"/>
              </w:tcPr>
            </w:tcPrChange>
          </w:tcPr>
          <w:p w14:paraId="6FDE25D1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78549CBA" w14:textId="77777777" w:rsidTr="00782125">
        <w:trPr>
          <w:jc w:val="center"/>
          <w:trPrChange w:id="63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64" w:author="Soňa Smetanková" w:date="2018-10-10T11:41:00Z">
              <w:tcPr>
                <w:tcW w:w="7083" w:type="dxa"/>
              </w:tcPr>
            </w:tcPrChange>
          </w:tcPr>
          <w:p w14:paraId="040B26AA" w14:textId="1FC700B3" w:rsidR="00782125" w:rsidRDefault="00782125" w:rsidP="00782125">
            <w:pPr>
              <w:jc w:val="center"/>
              <w:rPr>
                <w:ins w:id="65" w:author="Soňa Smetanková" w:date="2018-10-10T11:41:00Z"/>
              </w:rPr>
              <w:pPrChange w:id="66" w:author="Soňa Smetanková" w:date="2018-10-10T11:41:00Z">
                <w:pPr/>
              </w:pPrChange>
            </w:pPr>
            <w:ins w:id="67" w:author="Soňa Smetanková" w:date="2018-10-10T11:41:00Z">
              <w:r>
                <w:t>8.</w:t>
              </w:r>
            </w:ins>
          </w:p>
        </w:tc>
        <w:tc>
          <w:tcPr>
            <w:tcW w:w="6031" w:type="dxa"/>
            <w:vAlign w:val="center"/>
            <w:tcPrChange w:id="68" w:author="Soňa Smetanková" w:date="2018-10-10T11:41:00Z">
              <w:tcPr>
                <w:tcW w:w="7083" w:type="dxa"/>
                <w:vAlign w:val="center"/>
              </w:tcPr>
            </w:tcPrChange>
          </w:tcPr>
          <w:p w14:paraId="000DDAFF" w14:textId="377AFB65" w:rsidR="00782125" w:rsidRDefault="00782125" w:rsidP="00782125">
            <w:pPr>
              <w:jc w:val="both"/>
              <w:pPrChange w:id="69" w:author="Soňa Smetanková" w:date="2018-10-10T11:44:00Z">
                <w:pPr/>
              </w:pPrChange>
            </w:pPr>
            <w:r>
              <w:t>S</w:t>
            </w:r>
            <w:r w:rsidRPr="00FC1167">
              <w:t>právnost vyplnění obrazovky Horizontální pri</w:t>
            </w:r>
            <w:r>
              <w:t>ncipy.</w:t>
            </w:r>
          </w:p>
        </w:tc>
        <w:tc>
          <w:tcPr>
            <w:tcW w:w="1618" w:type="dxa"/>
            <w:vAlign w:val="center"/>
            <w:tcPrChange w:id="70" w:author="Soňa Smetanková" w:date="2018-10-10T11:41:00Z">
              <w:tcPr>
                <w:tcW w:w="1979" w:type="dxa"/>
                <w:vAlign w:val="center"/>
              </w:tcPr>
            </w:tcPrChange>
          </w:tcPr>
          <w:p w14:paraId="2E972AE0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FF6F12B" w14:textId="77777777" w:rsidTr="00782125">
        <w:trPr>
          <w:jc w:val="center"/>
          <w:trPrChange w:id="71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72" w:author="Soňa Smetanková" w:date="2018-10-10T11:41:00Z">
              <w:tcPr>
                <w:tcW w:w="7083" w:type="dxa"/>
              </w:tcPr>
            </w:tcPrChange>
          </w:tcPr>
          <w:p w14:paraId="64543FC3" w14:textId="30728920" w:rsidR="00782125" w:rsidRDefault="00782125" w:rsidP="00782125">
            <w:pPr>
              <w:jc w:val="center"/>
              <w:rPr>
                <w:ins w:id="73" w:author="Soňa Smetanková" w:date="2018-10-10T11:41:00Z"/>
              </w:rPr>
              <w:pPrChange w:id="74" w:author="Soňa Smetanková" w:date="2018-10-10T11:41:00Z">
                <w:pPr/>
              </w:pPrChange>
            </w:pPr>
            <w:ins w:id="75" w:author="Soňa Smetanková" w:date="2018-10-10T11:41:00Z">
              <w:r>
                <w:t>9.</w:t>
              </w:r>
            </w:ins>
          </w:p>
        </w:tc>
        <w:tc>
          <w:tcPr>
            <w:tcW w:w="6031" w:type="dxa"/>
            <w:vAlign w:val="center"/>
            <w:tcPrChange w:id="76" w:author="Soňa Smetanková" w:date="2018-10-10T11:41:00Z">
              <w:tcPr>
                <w:tcW w:w="7083" w:type="dxa"/>
                <w:vAlign w:val="center"/>
              </w:tcPr>
            </w:tcPrChange>
          </w:tcPr>
          <w:p w14:paraId="610D92BD" w14:textId="3AD6FA7C" w:rsidR="00782125" w:rsidRDefault="00782125" w:rsidP="00782125">
            <w:pPr>
              <w:jc w:val="both"/>
              <w:pPrChange w:id="77" w:author="Soňa Smetanková" w:date="2018-10-10T11:44:00Z">
                <w:pPr/>
              </w:pPrChange>
            </w:pPr>
            <w:r>
              <w:t>S</w:t>
            </w:r>
            <w:r w:rsidRPr="00FC1167">
              <w:t>právnost vyplnění umístění projektu</w:t>
            </w:r>
            <w:r>
              <w:t>.</w:t>
            </w:r>
          </w:p>
        </w:tc>
        <w:tc>
          <w:tcPr>
            <w:tcW w:w="1618" w:type="dxa"/>
            <w:vAlign w:val="center"/>
            <w:tcPrChange w:id="78" w:author="Soňa Smetanková" w:date="2018-10-10T11:41:00Z">
              <w:tcPr>
                <w:tcW w:w="1979" w:type="dxa"/>
                <w:vAlign w:val="center"/>
              </w:tcPr>
            </w:tcPrChange>
          </w:tcPr>
          <w:p w14:paraId="60C3509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D46119C" w14:textId="77777777" w:rsidTr="00782125">
        <w:trPr>
          <w:jc w:val="center"/>
          <w:trPrChange w:id="79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80" w:author="Soňa Smetanková" w:date="2018-10-10T11:41:00Z">
              <w:tcPr>
                <w:tcW w:w="7083" w:type="dxa"/>
              </w:tcPr>
            </w:tcPrChange>
          </w:tcPr>
          <w:p w14:paraId="321FE1BF" w14:textId="35037002" w:rsidR="00782125" w:rsidRDefault="00782125" w:rsidP="00782125">
            <w:pPr>
              <w:jc w:val="center"/>
              <w:rPr>
                <w:ins w:id="81" w:author="Soňa Smetanková" w:date="2018-10-10T11:41:00Z"/>
              </w:rPr>
              <w:pPrChange w:id="82" w:author="Soňa Smetanková" w:date="2018-10-10T11:41:00Z">
                <w:pPr/>
              </w:pPrChange>
            </w:pPr>
            <w:ins w:id="83" w:author="Soňa Smetanková" w:date="2018-10-10T11:42:00Z">
              <w:r>
                <w:t>10.</w:t>
              </w:r>
            </w:ins>
          </w:p>
        </w:tc>
        <w:tc>
          <w:tcPr>
            <w:tcW w:w="6031" w:type="dxa"/>
            <w:vAlign w:val="center"/>
            <w:tcPrChange w:id="84" w:author="Soňa Smetanková" w:date="2018-10-10T11:41:00Z">
              <w:tcPr>
                <w:tcW w:w="7083" w:type="dxa"/>
                <w:vAlign w:val="center"/>
              </w:tcPr>
            </w:tcPrChange>
          </w:tcPr>
          <w:p w14:paraId="7F8EC952" w14:textId="0F1EF814" w:rsidR="00782125" w:rsidRDefault="00782125" w:rsidP="00782125">
            <w:pPr>
              <w:jc w:val="both"/>
              <w:pPrChange w:id="85" w:author="Soňa Smetanková" w:date="2018-10-10T11:44:00Z">
                <w:pPr/>
              </w:pPrChange>
            </w:pPr>
            <w:r>
              <w:t>H</w:t>
            </w:r>
            <w:r w:rsidRPr="00FC1167">
              <w:t xml:space="preserve">armonogram projektu musí být v souladu s </w:t>
            </w:r>
            <w:r>
              <w:t>předloženými podklady k žádosti.</w:t>
            </w:r>
          </w:p>
        </w:tc>
        <w:tc>
          <w:tcPr>
            <w:tcW w:w="1618" w:type="dxa"/>
            <w:vAlign w:val="center"/>
            <w:tcPrChange w:id="86" w:author="Soňa Smetanková" w:date="2018-10-10T11:41:00Z">
              <w:tcPr>
                <w:tcW w:w="1979" w:type="dxa"/>
                <w:vAlign w:val="center"/>
              </w:tcPr>
            </w:tcPrChange>
          </w:tcPr>
          <w:p w14:paraId="23CE52AA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51143725" w14:textId="77777777" w:rsidTr="00782125">
        <w:trPr>
          <w:jc w:val="center"/>
          <w:trPrChange w:id="87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88" w:author="Soňa Smetanková" w:date="2018-10-10T11:41:00Z">
              <w:tcPr>
                <w:tcW w:w="7083" w:type="dxa"/>
              </w:tcPr>
            </w:tcPrChange>
          </w:tcPr>
          <w:p w14:paraId="61ABFE7C" w14:textId="5FECDF55" w:rsidR="00782125" w:rsidRDefault="00782125" w:rsidP="00782125">
            <w:pPr>
              <w:jc w:val="center"/>
              <w:rPr>
                <w:ins w:id="89" w:author="Soňa Smetanková" w:date="2018-10-10T11:41:00Z"/>
              </w:rPr>
              <w:pPrChange w:id="90" w:author="Soňa Smetanková" w:date="2018-10-10T11:41:00Z">
                <w:pPr/>
              </w:pPrChange>
            </w:pPr>
            <w:ins w:id="91" w:author="Soňa Smetanková" w:date="2018-10-10T11:42:00Z">
              <w:r>
                <w:t>11.</w:t>
              </w:r>
            </w:ins>
          </w:p>
        </w:tc>
        <w:tc>
          <w:tcPr>
            <w:tcW w:w="6031" w:type="dxa"/>
            <w:vAlign w:val="center"/>
            <w:tcPrChange w:id="92" w:author="Soňa Smetanková" w:date="2018-10-10T11:41:00Z">
              <w:tcPr>
                <w:tcW w:w="7083" w:type="dxa"/>
                <w:vAlign w:val="center"/>
              </w:tcPr>
            </w:tcPrChange>
          </w:tcPr>
          <w:p w14:paraId="441E5CF2" w14:textId="0C2424FF" w:rsidR="00782125" w:rsidRDefault="00782125" w:rsidP="00782125">
            <w:pPr>
              <w:jc w:val="both"/>
              <w:pPrChange w:id="93" w:author="Soňa Smetanková" w:date="2018-10-10T11:44:00Z">
                <w:pPr/>
              </w:pPrChange>
            </w:pPr>
            <w:r>
              <w:t>V</w:t>
            </w:r>
            <w:r w:rsidRPr="00FC1167">
              <w:t>yplněná záložka Cílová skupina a její dostatečný popis</w:t>
            </w:r>
            <w:r>
              <w:t>.</w:t>
            </w:r>
          </w:p>
        </w:tc>
        <w:tc>
          <w:tcPr>
            <w:tcW w:w="1618" w:type="dxa"/>
            <w:vAlign w:val="center"/>
            <w:tcPrChange w:id="94" w:author="Soňa Smetanková" w:date="2018-10-10T11:41:00Z">
              <w:tcPr>
                <w:tcW w:w="1979" w:type="dxa"/>
                <w:vAlign w:val="center"/>
              </w:tcPr>
            </w:tcPrChange>
          </w:tcPr>
          <w:p w14:paraId="5BE0907F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7F3D2378" w14:textId="77777777" w:rsidTr="00782125">
        <w:trPr>
          <w:jc w:val="center"/>
          <w:trPrChange w:id="95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96" w:author="Soňa Smetanková" w:date="2018-10-10T11:41:00Z">
              <w:tcPr>
                <w:tcW w:w="7083" w:type="dxa"/>
              </w:tcPr>
            </w:tcPrChange>
          </w:tcPr>
          <w:p w14:paraId="507D8C19" w14:textId="1D409B38" w:rsidR="00782125" w:rsidRDefault="00782125" w:rsidP="00782125">
            <w:pPr>
              <w:jc w:val="center"/>
              <w:rPr>
                <w:ins w:id="97" w:author="Soňa Smetanková" w:date="2018-10-10T11:41:00Z"/>
              </w:rPr>
              <w:pPrChange w:id="98" w:author="Soňa Smetanková" w:date="2018-10-10T11:41:00Z">
                <w:pPr/>
              </w:pPrChange>
            </w:pPr>
            <w:ins w:id="99" w:author="Soňa Smetanková" w:date="2018-10-10T11:42:00Z">
              <w:r>
                <w:t>12.</w:t>
              </w:r>
            </w:ins>
          </w:p>
        </w:tc>
        <w:tc>
          <w:tcPr>
            <w:tcW w:w="6031" w:type="dxa"/>
            <w:vAlign w:val="center"/>
            <w:tcPrChange w:id="100" w:author="Soňa Smetanková" w:date="2018-10-10T11:41:00Z">
              <w:tcPr>
                <w:tcW w:w="7083" w:type="dxa"/>
                <w:vAlign w:val="center"/>
              </w:tcPr>
            </w:tcPrChange>
          </w:tcPr>
          <w:p w14:paraId="0F946C92" w14:textId="1E4ECF90" w:rsidR="00782125" w:rsidRDefault="00782125" w:rsidP="00782125">
            <w:pPr>
              <w:jc w:val="both"/>
              <w:pPrChange w:id="101" w:author="Soňa Smetanková" w:date="2018-10-10T11:44:00Z">
                <w:pPr/>
              </w:pPrChange>
            </w:pPr>
            <w:r>
              <w:t>V</w:t>
            </w:r>
            <w:r w:rsidRPr="00FC1167">
              <w:t>yplněné všechny požadované položky na obrazovkách identifikace subjektu</w:t>
            </w:r>
            <w:r>
              <w:t>.</w:t>
            </w:r>
          </w:p>
        </w:tc>
        <w:tc>
          <w:tcPr>
            <w:tcW w:w="1618" w:type="dxa"/>
            <w:vAlign w:val="center"/>
            <w:tcPrChange w:id="102" w:author="Soňa Smetanková" w:date="2018-10-10T11:41:00Z">
              <w:tcPr>
                <w:tcW w:w="1979" w:type="dxa"/>
                <w:vAlign w:val="center"/>
              </w:tcPr>
            </w:tcPrChange>
          </w:tcPr>
          <w:p w14:paraId="4C15E69E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5AE0D451" w14:textId="77777777" w:rsidTr="00782125">
        <w:trPr>
          <w:jc w:val="center"/>
          <w:trPrChange w:id="103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104" w:author="Soňa Smetanková" w:date="2018-10-10T11:41:00Z">
              <w:tcPr>
                <w:tcW w:w="7083" w:type="dxa"/>
              </w:tcPr>
            </w:tcPrChange>
          </w:tcPr>
          <w:p w14:paraId="3C40A438" w14:textId="528F76EE" w:rsidR="00782125" w:rsidRDefault="00782125" w:rsidP="00782125">
            <w:pPr>
              <w:jc w:val="center"/>
              <w:rPr>
                <w:ins w:id="105" w:author="Soňa Smetanková" w:date="2018-10-10T11:41:00Z"/>
              </w:rPr>
              <w:pPrChange w:id="106" w:author="Soňa Smetanková" w:date="2018-10-10T11:41:00Z">
                <w:pPr/>
              </w:pPrChange>
            </w:pPr>
            <w:ins w:id="107" w:author="Soňa Smetanková" w:date="2018-10-10T11:42:00Z">
              <w:r>
                <w:t>13.</w:t>
              </w:r>
            </w:ins>
          </w:p>
        </w:tc>
        <w:tc>
          <w:tcPr>
            <w:tcW w:w="6031" w:type="dxa"/>
            <w:vAlign w:val="center"/>
            <w:tcPrChange w:id="108" w:author="Soňa Smetanková" w:date="2018-10-10T11:41:00Z">
              <w:tcPr>
                <w:tcW w:w="7083" w:type="dxa"/>
                <w:vAlign w:val="center"/>
              </w:tcPr>
            </w:tcPrChange>
          </w:tcPr>
          <w:p w14:paraId="6786BE42" w14:textId="7B746B2D" w:rsidR="00782125" w:rsidRDefault="00782125" w:rsidP="00782125">
            <w:pPr>
              <w:jc w:val="both"/>
              <w:pPrChange w:id="109" w:author="Soňa Smetanková" w:date="2018-10-10T11:44:00Z">
                <w:pPr/>
              </w:pPrChange>
            </w:pPr>
            <w:r>
              <w:t>D</w:t>
            </w:r>
            <w:r w:rsidRPr="00FC1167">
              <w:t>održování limitů způsobilých výdajů dle PrŽaP a obsahu výzvy</w:t>
            </w:r>
            <w:r>
              <w:t>.</w:t>
            </w:r>
          </w:p>
        </w:tc>
        <w:tc>
          <w:tcPr>
            <w:tcW w:w="1618" w:type="dxa"/>
            <w:vAlign w:val="center"/>
            <w:tcPrChange w:id="110" w:author="Soňa Smetanková" w:date="2018-10-10T11:41:00Z">
              <w:tcPr>
                <w:tcW w:w="1979" w:type="dxa"/>
                <w:vAlign w:val="center"/>
              </w:tcPr>
            </w:tcPrChange>
          </w:tcPr>
          <w:p w14:paraId="373DD9FF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823488D" w14:textId="77777777" w:rsidTr="00782125">
        <w:trPr>
          <w:jc w:val="center"/>
          <w:trPrChange w:id="111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112" w:author="Soňa Smetanková" w:date="2018-10-10T11:41:00Z">
              <w:tcPr>
                <w:tcW w:w="7083" w:type="dxa"/>
              </w:tcPr>
            </w:tcPrChange>
          </w:tcPr>
          <w:p w14:paraId="7C8F29D9" w14:textId="64D25C27" w:rsidR="00782125" w:rsidRDefault="00782125" w:rsidP="00782125">
            <w:pPr>
              <w:jc w:val="center"/>
              <w:rPr>
                <w:ins w:id="113" w:author="Soňa Smetanková" w:date="2018-10-10T11:41:00Z"/>
              </w:rPr>
              <w:pPrChange w:id="114" w:author="Soňa Smetanková" w:date="2018-10-10T11:41:00Z">
                <w:pPr/>
              </w:pPrChange>
            </w:pPr>
            <w:ins w:id="115" w:author="Soňa Smetanková" w:date="2018-10-10T11:42:00Z">
              <w:r>
                <w:t>14.</w:t>
              </w:r>
            </w:ins>
          </w:p>
        </w:tc>
        <w:tc>
          <w:tcPr>
            <w:tcW w:w="6031" w:type="dxa"/>
            <w:vAlign w:val="center"/>
            <w:tcPrChange w:id="116" w:author="Soňa Smetanková" w:date="2018-10-10T11:41:00Z">
              <w:tcPr>
                <w:tcW w:w="7083" w:type="dxa"/>
                <w:vAlign w:val="center"/>
              </w:tcPr>
            </w:tcPrChange>
          </w:tcPr>
          <w:p w14:paraId="7E3E089B" w14:textId="16E8D063" w:rsidR="00782125" w:rsidRDefault="00782125" w:rsidP="00782125">
            <w:pPr>
              <w:jc w:val="both"/>
              <w:pPrChange w:id="117" w:author="Soňa Smetanková" w:date="2018-10-10T11:44:00Z">
                <w:pPr/>
              </w:pPrChange>
            </w:pPr>
            <w:r>
              <w:t>V</w:t>
            </w:r>
            <w:r w:rsidRPr="00FC1167">
              <w:t>yplněné klíčové aktiv</w:t>
            </w:r>
            <w:r>
              <w:t>ity projektu (je-li relevantní).</w:t>
            </w:r>
          </w:p>
        </w:tc>
        <w:tc>
          <w:tcPr>
            <w:tcW w:w="1618" w:type="dxa"/>
            <w:vAlign w:val="center"/>
            <w:tcPrChange w:id="118" w:author="Soňa Smetanková" w:date="2018-10-10T11:41:00Z">
              <w:tcPr>
                <w:tcW w:w="1979" w:type="dxa"/>
                <w:vAlign w:val="center"/>
              </w:tcPr>
            </w:tcPrChange>
          </w:tcPr>
          <w:p w14:paraId="2CDD12B4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1D0EADCB" w14:textId="77777777" w:rsidTr="00782125">
        <w:trPr>
          <w:jc w:val="center"/>
          <w:trPrChange w:id="119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120" w:author="Soňa Smetanková" w:date="2018-10-10T11:41:00Z">
              <w:tcPr>
                <w:tcW w:w="7083" w:type="dxa"/>
              </w:tcPr>
            </w:tcPrChange>
          </w:tcPr>
          <w:p w14:paraId="4E8389BA" w14:textId="7526403F" w:rsidR="00782125" w:rsidRDefault="00782125" w:rsidP="00782125">
            <w:pPr>
              <w:jc w:val="center"/>
              <w:rPr>
                <w:ins w:id="121" w:author="Soňa Smetanková" w:date="2018-10-10T11:41:00Z"/>
              </w:rPr>
              <w:pPrChange w:id="122" w:author="Soňa Smetanková" w:date="2018-10-10T11:41:00Z">
                <w:pPr/>
              </w:pPrChange>
            </w:pPr>
            <w:ins w:id="123" w:author="Soňa Smetanková" w:date="2018-10-10T11:42:00Z">
              <w:r>
                <w:t>15.</w:t>
              </w:r>
            </w:ins>
          </w:p>
        </w:tc>
        <w:tc>
          <w:tcPr>
            <w:tcW w:w="6031" w:type="dxa"/>
            <w:vAlign w:val="center"/>
            <w:tcPrChange w:id="124" w:author="Soňa Smetanková" w:date="2018-10-10T11:41:00Z">
              <w:tcPr>
                <w:tcW w:w="7083" w:type="dxa"/>
                <w:vAlign w:val="center"/>
              </w:tcPr>
            </w:tcPrChange>
          </w:tcPr>
          <w:p w14:paraId="3CA315CD" w14:textId="1B455967" w:rsidR="00782125" w:rsidRDefault="00782125" w:rsidP="00782125">
            <w:pPr>
              <w:jc w:val="both"/>
              <w:pPrChange w:id="125" w:author="Soňa Smetanková" w:date="2018-10-10T11:44:00Z">
                <w:pPr/>
              </w:pPrChange>
            </w:pPr>
            <w:r>
              <w:t>J</w:t>
            </w:r>
            <w:r w:rsidRPr="00FC1167">
              <w:t>e-li relevantní, dostatečně vyplněné obrazovky vztahující se k veřejným zakázkám</w:t>
            </w:r>
            <w:r>
              <w:t>.</w:t>
            </w:r>
          </w:p>
        </w:tc>
        <w:tc>
          <w:tcPr>
            <w:tcW w:w="1618" w:type="dxa"/>
            <w:vAlign w:val="center"/>
            <w:tcPrChange w:id="126" w:author="Soňa Smetanková" w:date="2018-10-10T11:41:00Z">
              <w:tcPr>
                <w:tcW w:w="1979" w:type="dxa"/>
                <w:vAlign w:val="center"/>
              </w:tcPr>
            </w:tcPrChange>
          </w:tcPr>
          <w:p w14:paraId="57882560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244EE861" w14:textId="77777777" w:rsidTr="00782125">
        <w:trPr>
          <w:jc w:val="center"/>
          <w:trPrChange w:id="127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128" w:author="Soňa Smetanková" w:date="2018-10-10T11:41:00Z">
              <w:tcPr>
                <w:tcW w:w="7083" w:type="dxa"/>
              </w:tcPr>
            </w:tcPrChange>
          </w:tcPr>
          <w:p w14:paraId="7CE332A6" w14:textId="577BA94C" w:rsidR="00782125" w:rsidRDefault="00782125" w:rsidP="00782125">
            <w:pPr>
              <w:jc w:val="center"/>
              <w:rPr>
                <w:ins w:id="129" w:author="Soňa Smetanková" w:date="2018-10-10T11:41:00Z"/>
              </w:rPr>
              <w:pPrChange w:id="130" w:author="Soňa Smetanková" w:date="2018-10-10T11:41:00Z">
                <w:pPr/>
              </w:pPrChange>
            </w:pPr>
            <w:ins w:id="131" w:author="Soňa Smetanková" w:date="2018-10-10T11:42:00Z">
              <w:r>
                <w:t>16.</w:t>
              </w:r>
            </w:ins>
          </w:p>
        </w:tc>
        <w:tc>
          <w:tcPr>
            <w:tcW w:w="6031" w:type="dxa"/>
            <w:vAlign w:val="center"/>
            <w:tcPrChange w:id="132" w:author="Soňa Smetanková" w:date="2018-10-10T11:41:00Z">
              <w:tcPr>
                <w:tcW w:w="7083" w:type="dxa"/>
                <w:vAlign w:val="center"/>
              </w:tcPr>
            </w:tcPrChange>
          </w:tcPr>
          <w:p w14:paraId="572DF706" w14:textId="27477F16" w:rsidR="00782125" w:rsidRDefault="00782125" w:rsidP="00782125">
            <w:pPr>
              <w:jc w:val="both"/>
              <w:pPrChange w:id="133" w:author="Soňa Smetanková" w:date="2018-10-10T11:44:00Z">
                <w:pPr/>
              </w:pPrChange>
            </w:pPr>
            <w:r>
              <w:t xml:space="preserve">Přiložené všechny povinné přílohy dle požadavků PrŽaP, případně další přílohy dle obsahu výzvy a jejích příloh. </w:t>
            </w:r>
          </w:p>
        </w:tc>
        <w:tc>
          <w:tcPr>
            <w:tcW w:w="1618" w:type="dxa"/>
            <w:vAlign w:val="center"/>
            <w:tcPrChange w:id="134" w:author="Soňa Smetanková" w:date="2018-10-10T11:41:00Z">
              <w:tcPr>
                <w:tcW w:w="1979" w:type="dxa"/>
                <w:vAlign w:val="center"/>
              </w:tcPr>
            </w:tcPrChange>
          </w:tcPr>
          <w:p w14:paraId="196A767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7E8E6F45" w14:textId="77777777" w:rsidTr="00782125">
        <w:trPr>
          <w:jc w:val="center"/>
          <w:trPrChange w:id="135" w:author="Soňa Smetanková" w:date="2018-10-10T11:41:00Z">
            <w:trPr>
              <w:jc w:val="center"/>
            </w:trPr>
          </w:trPrChange>
        </w:trPr>
        <w:tc>
          <w:tcPr>
            <w:tcW w:w="1413" w:type="dxa"/>
            <w:vAlign w:val="center"/>
            <w:tcPrChange w:id="136" w:author="Soňa Smetanková" w:date="2018-10-10T11:41:00Z">
              <w:tcPr>
                <w:tcW w:w="7083" w:type="dxa"/>
              </w:tcPr>
            </w:tcPrChange>
          </w:tcPr>
          <w:p w14:paraId="2F8E8DA1" w14:textId="3E1A9E8D" w:rsidR="00782125" w:rsidRDefault="00782125" w:rsidP="00782125">
            <w:pPr>
              <w:jc w:val="center"/>
              <w:rPr>
                <w:ins w:id="137" w:author="Soňa Smetanková" w:date="2018-10-10T11:41:00Z"/>
              </w:rPr>
              <w:pPrChange w:id="138" w:author="Soňa Smetanková" w:date="2018-10-10T11:41:00Z">
                <w:pPr/>
              </w:pPrChange>
            </w:pPr>
            <w:ins w:id="139" w:author="Soňa Smetanková" w:date="2018-10-10T11:42:00Z">
              <w:r>
                <w:t>17.</w:t>
              </w:r>
            </w:ins>
          </w:p>
        </w:tc>
        <w:tc>
          <w:tcPr>
            <w:tcW w:w="6031" w:type="dxa"/>
            <w:vAlign w:val="center"/>
            <w:tcPrChange w:id="140" w:author="Soňa Smetanková" w:date="2018-10-10T11:41:00Z">
              <w:tcPr>
                <w:tcW w:w="7083" w:type="dxa"/>
                <w:vAlign w:val="center"/>
              </w:tcPr>
            </w:tcPrChange>
          </w:tcPr>
          <w:p w14:paraId="02359979" w14:textId="331B0B55" w:rsidR="00782125" w:rsidRDefault="00782125" w:rsidP="00782125">
            <w:pPr>
              <w:jc w:val="both"/>
              <w:pPrChange w:id="141" w:author="Soňa Smetanková" w:date="2018-10-10T11:44:00Z">
                <w:pPr/>
              </w:pPrChange>
            </w:pPr>
            <w:r>
              <w:t>Žadatel v rámci výzvy k doplnění žádosti neprovedl neoprávněné věcné změny, k nimž nebyl vyzván.</w:t>
            </w:r>
          </w:p>
        </w:tc>
        <w:tc>
          <w:tcPr>
            <w:tcW w:w="1618" w:type="dxa"/>
            <w:vAlign w:val="center"/>
            <w:tcPrChange w:id="142" w:author="Soňa Smetanková" w:date="2018-10-10T11:41:00Z">
              <w:tcPr>
                <w:tcW w:w="1979" w:type="dxa"/>
                <w:vAlign w:val="center"/>
              </w:tcPr>
            </w:tcPrChange>
          </w:tcPr>
          <w:p w14:paraId="5D4D6E54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</w:tbl>
    <w:p w14:paraId="394FAA58" w14:textId="77777777" w:rsidR="00C128DF" w:rsidRDefault="00C128DF" w:rsidP="00FC1167"/>
    <w:p w14:paraId="4046CA9C" w14:textId="77777777" w:rsidR="00C80D2A" w:rsidRPr="00C80D2A" w:rsidRDefault="00C128DF" w:rsidP="00C80D2A">
      <w:r>
        <w:br w:type="page"/>
      </w:r>
    </w:p>
    <w:p w14:paraId="76D797F0" w14:textId="77777777" w:rsidR="00C80D2A" w:rsidRDefault="00C80D2A" w:rsidP="00C80D2A">
      <w:pPr>
        <w:pStyle w:val="Odstavecseseznamem"/>
        <w:ind w:left="426"/>
        <w:rPr>
          <w:b/>
        </w:rPr>
      </w:pPr>
    </w:p>
    <w:p w14:paraId="47ECC727" w14:textId="77777777" w:rsidR="00FC1167" w:rsidRPr="00C80D2A" w:rsidRDefault="00C128DF" w:rsidP="00C80D2A">
      <w:pPr>
        <w:pStyle w:val="Odstavecseseznamem"/>
        <w:numPr>
          <w:ilvl w:val="0"/>
          <w:numId w:val="3"/>
        </w:numPr>
        <w:ind w:left="426"/>
        <w:rPr>
          <w:b/>
        </w:rPr>
      </w:pPr>
      <w:r w:rsidRPr="00C80D2A">
        <w:rPr>
          <w:b/>
        </w:rPr>
        <w:t xml:space="preserve">Kritéria pro hodnocení přijatelnosti žádostí </w:t>
      </w:r>
    </w:p>
    <w:p w14:paraId="61A0EB79" w14:textId="77777777" w:rsidR="00C128DF" w:rsidRDefault="00C128DF" w:rsidP="00C128DF"/>
    <w:tbl>
      <w:tblPr>
        <w:tblStyle w:val="Mkatabulky"/>
        <w:tblW w:w="0" w:type="auto"/>
        <w:tblLook w:val="04A0" w:firstRow="1" w:lastRow="0" w:firstColumn="1" w:lastColumn="0" w:noHBand="0" w:noVBand="1"/>
        <w:tblPrChange w:id="143" w:author="Soňa Smetanková" w:date="2018-10-10T11:42:00Z">
          <w:tblPr>
            <w:tblStyle w:val="Mkatabul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406"/>
        <w:gridCol w:w="5969"/>
        <w:gridCol w:w="1687"/>
        <w:tblGridChange w:id="144">
          <w:tblGrid>
            <w:gridCol w:w="1406"/>
            <w:gridCol w:w="5677"/>
            <w:gridCol w:w="292"/>
            <w:gridCol w:w="1687"/>
            <w:gridCol w:w="5104"/>
            <w:gridCol w:w="1979"/>
          </w:tblGrid>
        </w:tblGridChange>
      </w:tblGrid>
      <w:tr w:rsidR="00782125" w14:paraId="20E06D45" w14:textId="77777777" w:rsidTr="00782125">
        <w:trPr>
          <w:trHeight w:val="772"/>
          <w:trPrChange w:id="145" w:author="Soňa Smetanková" w:date="2018-10-10T11:42:00Z">
            <w:trPr>
              <w:trHeight w:val="772"/>
            </w:trPr>
          </w:trPrChange>
        </w:trPr>
        <w:tc>
          <w:tcPr>
            <w:tcW w:w="1413" w:type="dxa"/>
            <w:vAlign w:val="center"/>
            <w:tcPrChange w:id="146" w:author="Soňa Smetanková" w:date="2018-10-10T11:42:00Z">
              <w:tcPr>
                <w:tcW w:w="7083" w:type="dxa"/>
                <w:gridSpan w:val="2"/>
              </w:tcPr>
            </w:tcPrChange>
          </w:tcPr>
          <w:p w14:paraId="69F52D51" w14:textId="739AD23C" w:rsidR="00782125" w:rsidRPr="00C128DF" w:rsidRDefault="00782125" w:rsidP="00782125">
            <w:pPr>
              <w:jc w:val="center"/>
              <w:rPr>
                <w:ins w:id="147" w:author="Soňa Smetanková" w:date="2018-10-10T11:42:00Z"/>
                <w:b/>
              </w:rPr>
            </w:pPr>
            <w:ins w:id="148" w:author="Soňa Smetanková" w:date="2018-10-10T11:42:00Z">
              <w:r>
                <w:rPr>
                  <w:b/>
                </w:rPr>
                <w:t>Pořadí</w:t>
              </w:r>
            </w:ins>
          </w:p>
        </w:tc>
        <w:tc>
          <w:tcPr>
            <w:tcW w:w="6028" w:type="dxa"/>
            <w:vAlign w:val="center"/>
            <w:tcPrChange w:id="149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757665A8" w14:textId="53B53669" w:rsidR="00782125" w:rsidRPr="00C128DF" w:rsidRDefault="00782125" w:rsidP="00C128DF">
            <w:pPr>
              <w:jc w:val="center"/>
              <w:rPr>
                <w:b/>
              </w:rPr>
            </w:pPr>
            <w:r w:rsidRPr="00C128DF">
              <w:rPr>
                <w:b/>
              </w:rPr>
              <w:t>Název kritéria</w:t>
            </w:r>
          </w:p>
        </w:tc>
        <w:tc>
          <w:tcPr>
            <w:tcW w:w="1621" w:type="dxa"/>
            <w:vAlign w:val="center"/>
            <w:tcPrChange w:id="150" w:author="Soňa Smetanková" w:date="2018-10-10T11:42:00Z">
              <w:tcPr>
                <w:tcW w:w="1979" w:type="dxa"/>
                <w:vAlign w:val="center"/>
              </w:tcPr>
            </w:tcPrChange>
          </w:tcPr>
          <w:p w14:paraId="5A26E307" w14:textId="77777777" w:rsidR="00782125" w:rsidRPr="00C128DF" w:rsidRDefault="00782125" w:rsidP="00C128DF">
            <w:pPr>
              <w:jc w:val="center"/>
              <w:rPr>
                <w:b/>
              </w:rPr>
            </w:pPr>
            <w:r w:rsidRPr="00C128DF">
              <w:rPr>
                <w:b/>
              </w:rPr>
              <w:t>Funkce kritéria</w:t>
            </w:r>
          </w:p>
        </w:tc>
      </w:tr>
      <w:tr w:rsidR="00782125" w14:paraId="0E7C0981" w14:textId="77777777" w:rsidTr="00782125">
        <w:tc>
          <w:tcPr>
            <w:tcW w:w="1413" w:type="dxa"/>
            <w:vAlign w:val="center"/>
            <w:tcPrChange w:id="151" w:author="Soňa Smetanková" w:date="2018-10-10T11:42:00Z">
              <w:tcPr>
                <w:tcW w:w="7083" w:type="dxa"/>
                <w:gridSpan w:val="2"/>
              </w:tcPr>
            </w:tcPrChange>
          </w:tcPr>
          <w:p w14:paraId="70B711C2" w14:textId="15804887" w:rsidR="00782125" w:rsidRDefault="00782125" w:rsidP="00782125">
            <w:pPr>
              <w:jc w:val="center"/>
              <w:rPr>
                <w:ins w:id="152" w:author="Soňa Smetanková" w:date="2018-10-10T11:42:00Z"/>
              </w:rPr>
              <w:pPrChange w:id="153" w:author="Soňa Smetanková" w:date="2018-10-10T11:42:00Z">
                <w:pPr/>
              </w:pPrChange>
            </w:pPr>
            <w:ins w:id="154" w:author="Soňa Smetanková" w:date="2018-10-10T11:42:00Z">
              <w:r>
                <w:t>1.</w:t>
              </w:r>
            </w:ins>
          </w:p>
        </w:tc>
        <w:tc>
          <w:tcPr>
            <w:tcW w:w="6028" w:type="dxa"/>
            <w:vAlign w:val="center"/>
            <w:tcPrChange w:id="155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5CCCAEDB" w14:textId="7DD85EBA" w:rsidR="00782125" w:rsidRDefault="00782125" w:rsidP="00782125">
            <w:pPr>
              <w:jc w:val="both"/>
              <w:pPrChange w:id="156" w:author="Soňa Smetanková" w:date="2018-10-10T11:44:00Z">
                <w:pPr/>
              </w:pPrChange>
            </w:pPr>
            <w:r>
              <w:t>Projekt obsahuje dostatečné zhodnocení stávajícího stavu území (biodiverzity a ekologické stability).</w:t>
            </w:r>
          </w:p>
        </w:tc>
        <w:tc>
          <w:tcPr>
            <w:tcW w:w="1621" w:type="dxa"/>
            <w:vAlign w:val="center"/>
            <w:tcPrChange w:id="157" w:author="Soňa Smetanková" w:date="2018-10-10T11:42:00Z">
              <w:tcPr>
                <w:tcW w:w="1979" w:type="dxa"/>
                <w:vAlign w:val="center"/>
              </w:tcPr>
            </w:tcPrChange>
          </w:tcPr>
          <w:p w14:paraId="335CE9A4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36B4E790" w14:textId="77777777" w:rsidTr="00782125">
        <w:tc>
          <w:tcPr>
            <w:tcW w:w="1413" w:type="dxa"/>
            <w:vAlign w:val="center"/>
            <w:tcPrChange w:id="158" w:author="Soňa Smetanková" w:date="2018-10-10T11:42:00Z">
              <w:tcPr>
                <w:tcW w:w="7083" w:type="dxa"/>
                <w:gridSpan w:val="2"/>
              </w:tcPr>
            </w:tcPrChange>
          </w:tcPr>
          <w:p w14:paraId="0D8A51CA" w14:textId="756B18EA" w:rsidR="00782125" w:rsidRPr="00C128DF" w:rsidRDefault="00782125" w:rsidP="00782125">
            <w:pPr>
              <w:jc w:val="center"/>
              <w:rPr>
                <w:ins w:id="159" w:author="Soňa Smetanková" w:date="2018-10-10T11:42:00Z"/>
              </w:rPr>
              <w:pPrChange w:id="160" w:author="Soňa Smetanková" w:date="2018-10-10T11:42:00Z">
                <w:pPr/>
              </w:pPrChange>
            </w:pPr>
            <w:ins w:id="161" w:author="Soňa Smetanková" w:date="2018-10-10T11:42:00Z">
              <w:r>
                <w:t>2.</w:t>
              </w:r>
            </w:ins>
          </w:p>
        </w:tc>
        <w:tc>
          <w:tcPr>
            <w:tcW w:w="6028" w:type="dxa"/>
            <w:vAlign w:val="center"/>
            <w:tcPrChange w:id="162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478553EF" w14:textId="3A3139FC" w:rsidR="00782125" w:rsidRDefault="00782125" w:rsidP="00782125">
            <w:pPr>
              <w:jc w:val="both"/>
              <w:pPrChange w:id="163" w:author="Soňa Smetanková" w:date="2018-10-10T11:44:00Z">
                <w:pPr/>
              </w:pPrChange>
            </w:pPr>
            <w:r w:rsidRPr="00C128DF">
              <w:t xml:space="preserve">Projekt naplňuje cíle podpory a jeho </w:t>
            </w:r>
            <w:r>
              <w:t xml:space="preserve">přínosy k naplnění cílů podpory </w:t>
            </w:r>
            <w:r w:rsidRPr="00C128DF">
              <w:t>nejsou zanedbatelné.</w:t>
            </w:r>
          </w:p>
        </w:tc>
        <w:tc>
          <w:tcPr>
            <w:tcW w:w="1621" w:type="dxa"/>
            <w:vAlign w:val="center"/>
            <w:tcPrChange w:id="164" w:author="Soňa Smetanková" w:date="2018-10-10T11:42:00Z">
              <w:tcPr>
                <w:tcW w:w="1979" w:type="dxa"/>
                <w:vAlign w:val="center"/>
              </w:tcPr>
            </w:tcPrChange>
          </w:tcPr>
          <w:p w14:paraId="60F1C8E5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03D97252" w14:textId="77777777" w:rsidTr="00782125">
        <w:tc>
          <w:tcPr>
            <w:tcW w:w="1413" w:type="dxa"/>
            <w:vAlign w:val="center"/>
            <w:tcPrChange w:id="165" w:author="Soňa Smetanková" w:date="2018-10-10T11:42:00Z">
              <w:tcPr>
                <w:tcW w:w="7083" w:type="dxa"/>
                <w:gridSpan w:val="2"/>
              </w:tcPr>
            </w:tcPrChange>
          </w:tcPr>
          <w:p w14:paraId="0AEC047C" w14:textId="28A7B9DA" w:rsidR="00782125" w:rsidRDefault="00782125" w:rsidP="00782125">
            <w:pPr>
              <w:jc w:val="center"/>
              <w:rPr>
                <w:ins w:id="166" w:author="Soňa Smetanková" w:date="2018-10-10T11:42:00Z"/>
              </w:rPr>
              <w:pPrChange w:id="167" w:author="Soňa Smetanková" w:date="2018-10-10T11:42:00Z">
                <w:pPr/>
              </w:pPrChange>
            </w:pPr>
            <w:ins w:id="168" w:author="Soňa Smetanková" w:date="2018-10-10T11:42:00Z">
              <w:r>
                <w:t>3.</w:t>
              </w:r>
            </w:ins>
          </w:p>
        </w:tc>
        <w:tc>
          <w:tcPr>
            <w:tcW w:w="6028" w:type="dxa"/>
            <w:vAlign w:val="center"/>
            <w:tcPrChange w:id="169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55244824" w14:textId="0E7072AD" w:rsidR="00782125" w:rsidRDefault="00782125" w:rsidP="00782125">
            <w:pPr>
              <w:jc w:val="both"/>
              <w:pPrChange w:id="170" w:author="Soňa Smetanková" w:date="2018-10-10T11:44:00Z">
                <w:pPr/>
              </w:pPrChange>
            </w:pPr>
            <w:r>
              <w:t>V projektu je dostatečně zhodnocen vliv průběhu realizace opatření na biodiverzitu a funkce ekosystémů a v případě existence negativních vlivů jsou navržena dostatečná opatření k jejich eliminaci či minimalizaci.</w:t>
            </w:r>
          </w:p>
        </w:tc>
        <w:tc>
          <w:tcPr>
            <w:tcW w:w="1621" w:type="dxa"/>
            <w:vAlign w:val="center"/>
            <w:tcPrChange w:id="171" w:author="Soňa Smetanková" w:date="2018-10-10T11:42:00Z">
              <w:tcPr>
                <w:tcW w:w="1979" w:type="dxa"/>
                <w:vAlign w:val="center"/>
              </w:tcPr>
            </w:tcPrChange>
          </w:tcPr>
          <w:p w14:paraId="6BF07C32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0ADCA222" w14:textId="77777777" w:rsidTr="00782125">
        <w:tc>
          <w:tcPr>
            <w:tcW w:w="1413" w:type="dxa"/>
            <w:vAlign w:val="center"/>
            <w:tcPrChange w:id="172" w:author="Soňa Smetanková" w:date="2018-10-10T11:42:00Z">
              <w:tcPr>
                <w:tcW w:w="7083" w:type="dxa"/>
                <w:gridSpan w:val="2"/>
              </w:tcPr>
            </w:tcPrChange>
          </w:tcPr>
          <w:p w14:paraId="6640AB91" w14:textId="4591A8F3" w:rsidR="00782125" w:rsidRDefault="00782125" w:rsidP="00782125">
            <w:pPr>
              <w:jc w:val="center"/>
              <w:rPr>
                <w:ins w:id="173" w:author="Soňa Smetanková" w:date="2018-10-10T11:42:00Z"/>
              </w:rPr>
              <w:pPrChange w:id="174" w:author="Soňa Smetanková" w:date="2018-10-10T11:42:00Z">
                <w:pPr/>
              </w:pPrChange>
            </w:pPr>
            <w:ins w:id="175" w:author="Soňa Smetanková" w:date="2018-10-10T11:42:00Z">
              <w:r>
                <w:t>4.</w:t>
              </w:r>
            </w:ins>
          </w:p>
        </w:tc>
        <w:tc>
          <w:tcPr>
            <w:tcW w:w="6028" w:type="dxa"/>
            <w:vAlign w:val="center"/>
            <w:tcPrChange w:id="176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4803537C" w14:textId="1B74ADEA" w:rsidR="00782125" w:rsidRDefault="00782125" w:rsidP="00782125">
            <w:pPr>
              <w:jc w:val="both"/>
              <w:pPrChange w:id="177" w:author="Soňa Smetanková" w:date="2018-10-10T11:44:00Z">
                <w:pPr/>
              </w:pPrChange>
            </w:pPr>
            <w:r>
              <w:t>Projekt je v souladu s programem OPŽP, Programovým dokumentem a Pravidly pro žadatele a příjemce.</w:t>
            </w:r>
          </w:p>
        </w:tc>
        <w:tc>
          <w:tcPr>
            <w:tcW w:w="1621" w:type="dxa"/>
            <w:vAlign w:val="center"/>
            <w:tcPrChange w:id="178" w:author="Soňa Smetanková" w:date="2018-10-10T11:42:00Z">
              <w:tcPr>
                <w:tcW w:w="1979" w:type="dxa"/>
                <w:vAlign w:val="center"/>
              </w:tcPr>
            </w:tcPrChange>
          </w:tcPr>
          <w:p w14:paraId="42A68F84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531B7FA8" w14:textId="77777777" w:rsidTr="00782125">
        <w:tc>
          <w:tcPr>
            <w:tcW w:w="1413" w:type="dxa"/>
            <w:vAlign w:val="center"/>
            <w:tcPrChange w:id="179" w:author="Soňa Smetanková" w:date="2018-10-10T11:42:00Z">
              <w:tcPr>
                <w:tcW w:w="7083" w:type="dxa"/>
                <w:gridSpan w:val="2"/>
              </w:tcPr>
            </w:tcPrChange>
          </w:tcPr>
          <w:p w14:paraId="3A0E82AE" w14:textId="000B5A6F" w:rsidR="00782125" w:rsidRDefault="00782125" w:rsidP="00782125">
            <w:pPr>
              <w:jc w:val="center"/>
              <w:rPr>
                <w:ins w:id="180" w:author="Soňa Smetanková" w:date="2018-10-10T11:42:00Z"/>
              </w:rPr>
              <w:pPrChange w:id="181" w:author="Soňa Smetanková" w:date="2018-10-10T11:42:00Z">
                <w:pPr/>
              </w:pPrChange>
            </w:pPr>
            <w:ins w:id="182" w:author="Soňa Smetanková" w:date="2018-10-10T11:42:00Z">
              <w:r>
                <w:t>5.</w:t>
              </w:r>
            </w:ins>
          </w:p>
        </w:tc>
        <w:tc>
          <w:tcPr>
            <w:tcW w:w="6028" w:type="dxa"/>
            <w:vAlign w:val="center"/>
            <w:tcPrChange w:id="183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4D44AA66" w14:textId="5A02D767" w:rsidR="00782125" w:rsidRDefault="00782125" w:rsidP="00782125">
            <w:pPr>
              <w:jc w:val="both"/>
              <w:pPrChange w:id="184" w:author="Soňa Smetanková" w:date="2018-10-10T11:44:00Z">
                <w:pPr/>
              </w:pPrChange>
            </w:pPr>
            <w:r>
              <w:t>Projekt není v rozporu se schváleným Státním programem ochrany přírody a krajiny ČR, Strategií ochrany biologické rozmanitosti České republiky, Strategickým rámcem udržitelného rozvoje a Státní politikou životního prostředí ČR.</w:t>
            </w:r>
          </w:p>
        </w:tc>
        <w:tc>
          <w:tcPr>
            <w:tcW w:w="1621" w:type="dxa"/>
            <w:vAlign w:val="center"/>
            <w:tcPrChange w:id="185" w:author="Soňa Smetanková" w:date="2018-10-10T11:42:00Z">
              <w:tcPr>
                <w:tcW w:w="1979" w:type="dxa"/>
                <w:vAlign w:val="center"/>
              </w:tcPr>
            </w:tcPrChange>
          </w:tcPr>
          <w:p w14:paraId="5E49DFCC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1A271B91" w14:textId="77777777" w:rsidTr="00782125">
        <w:tc>
          <w:tcPr>
            <w:tcW w:w="1413" w:type="dxa"/>
            <w:vAlign w:val="center"/>
            <w:tcPrChange w:id="186" w:author="Soňa Smetanková" w:date="2018-10-10T11:42:00Z">
              <w:tcPr>
                <w:tcW w:w="7083" w:type="dxa"/>
                <w:gridSpan w:val="2"/>
              </w:tcPr>
            </w:tcPrChange>
          </w:tcPr>
          <w:p w14:paraId="060FEE4F" w14:textId="4E98F3DE" w:rsidR="00782125" w:rsidRDefault="00782125" w:rsidP="00782125">
            <w:pPr>
              <w:jc w:val="center"/>
              <w:rPr>
                <w:ins w:id="187" w:author="Soňa Smetanková" w:date="2018-10-10T11:42:00Z"/>
              </w:rPr>
              <w:pPrChange w:id="188" w:author="Soňa Smetanková" w:date="2018-10-10T11:42:00Z">
                <w:pPr/>
              </w:pPrChange>
            </w:pPr>
            <w:ins w:id="189" w:author="Soňa Smetanková" w:date="2018-10-10T11:42:00Z">
              <w:r>
                <w:t>6.</w:t>
              </w:r>
            </w:ins>
          </w:p>
        </w:tc>
        <w:tc>
          <w:tcPr>
            <w:tcW w:w="6028" w:type="dxa"/>
            <w:vAlign w:val="center"/>
            <w:tcPrChange w:id="190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60FD351C" w14:textId="59B81524" w:rsidR="00782125" w:rsidRDefault="00782125" w:rsidP="00782125">
            <w:pPr>
              <w:jc w:val="both"/>
              <w:pPrChange w:id="191" w:author="Soňa Smetanková" w:date="2018-10-10T11:44:00Z">
                <w:pPr/>
              </w:pPrChange>
            </w:pPr>
            <w:r>
              <w:t>Projekt není v kolizi s ostatními zájmy chráněnými dle zákona č. 114/1992 Sb., o ochraně přírody a krajiny.</w:t>
            </w:r>
          </w:p>
        </w:tc>
        <w:tc>
          <w:tcPr>
            <w:tcW w:w="1621" w:type="dxa"/>
            <w:vAlign w:val="center"/>
            <w:tcPrChange w:id="192" w:author="Soňa Smetanková" w:date="2018-10-10T11:42:00Z">
              <w:tcPr>
                <w:tcW w:w="1979" w:type="dxa"/>
                <w:vAlign w:val="center"/>
              </w:tcPr>
            </w:tcPrChange>
          </w:tcPr>
          <w:p w14:paraId="6CEB4E48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013F1A51" w14:textId="77777777" w:rsidTr="00782125">
        <w:tc>
          <w:tcPr>
            <w:tcW w:w="1413" w:type="dxa"/>
            <w:vAlign w:val="center"/>
            <w:tcPrChange w:id="193" w:author="Soňa Smetanková" w:date="2018-10-10T11:42:00Z">
              <w:tcPr>
                <w:tcW w:w="7083" w:type="dxa"/>
                <w:gridSpan w:val="2"/>
              </w:tcPr>
            </w:tcPrChange>
          </w:tcPr>
          <w:p w14:paraId="2CC04665" w14:textId="5CD0778C" w:rsidR="00782125" w:rsidRDefault="00782125" w:rsidP="00782125">
            <w:pPr>
              <w:jc w:val="center"/>
              <w:rPr>
                <w:ins w:id="194" w:author="Soňa Smetanková" w:date="2018-10-10T11:42:00Z"/>
              </w:rPr>
              <w:pPrChange w:id="195" w:author="Soňa Smetanková" w:date="2018-10-10T11:42:00Z">
                <w:pPr/>
              </w:pPrChange>
            </w:pPr>
            <w:ins w:id="196" w:author="Soňa Smetanková" w:date="2018-10-10T11:42:00Z">
              <w:r>
                <w:t>7.</w:t>
              </w:r>
            </w:ins>
          </w:p>
        </w:tc>
        <w:tc>
          <w:tcPr>
            <w:tcW w:w="6028" w:type="dxa"/>
            <w:vAlign w:val="center"/>
            <w:tcPrChange w:id="197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69594371" w14:textId="2C35F337" w:rsidR="00782125" w:rsidRDefault="00782125" w:rsidP="00782125">
            <w:pPr>
              <w:jc w:val="both"/>
              <w:pPrChange w:id="198" w:author="Soňa Smetanková" w:date="2018-10-10T11:44:00Z">
                <w:pPr/>
              </w:pPrChange>
            </w:pPr>
            <w:r>
              <w:t>Pokud se projekt bude realizovat v ZCHÚ (nebo jeho OP) nebo v lokalitě soustavy Natura 2000, není v rozporu s plánem péče o ZCHÚ ani se souhrnem doporučených opatření pro lokalitu soustavy Natura 2000.</w:t>
            </w:r>
          </w:p>
        </w:tc>
        <w:tc>
          <w:tcPr>
            <w:tcW w:w="1621" w:type="dxa"/>
            <w:vAlign w:val="center"/>
            <w:tcPrChange w:id="199" w:author="Soňa Smetanková" w:date="2018-10-10T11:42:00Z">
              <w:tcPr>
                <w:tcW w:w="1979" w:type="dxa"/>
                <w:vAlign w:val="center"/>
              </w:tcPr>
            </w:tcPrChange>
          </w:tcPr>
          <w:p w14:paraId="207D47FB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26F235DE" w14:textId="77777777" w:rsidTr="00782125">
        <w:tc>
          <w:tcPr>
            <w:tcW w:w="1413" w:type="dxa"/>
            <w:vAlign w:val="center"/>
            <w:tcPrChange w:id="200" w:author="Soňa Smetanková" w:date="2018-10-10T11:42:00Z">
              <w:tcPr>
                <w:tcW w:w="7083" w:type="dxa"/>
                <w:gridSpan w:val="2"/>
              </w:tcPr>
            </w:tcPrChange>
          </w:tcPr>
          <w:p w14:paraId="69E33166" w14:textId="44870C8D" w:rsidR="00782125" w:rsidRDefault="00782125" w:rsidP="00782125">
            <w:pPr>
              <w:jc w:val="center"/>
              <w:rPr>
                <w:ins w:id="201" w:author="Soňa Smetanková" w:date="2018-10-10T11:42:00Z"/>
              </w:rPr>
              <w:pPrChange w:id="202" w:author="Soňa Smetanková" w:date="2018-10-10T11:42:00Z">
                <w:pPr/>
              </w:pPrChange>
            </w:pPr>
            <w:ins w:id="203" w:author="Soňa Smetanková" w:date="2018-10-10T11:42:00Z">
              <w:r>
                <w:t>8.</w:t>
              </w:r>
            </w:ins>
          </w:p>
        </w:tc>
        <w:tc>
          <w:tcPr>
            <w:tcW w:w="6028" w:type="dxa"/>
            <w:vAlign w:val="center"/>
            <w:tcPrChange w:id="204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6CE13664" w14:textId="67595A1E" w:rsidR="00782125" w:rsidRDefault="00782125" w:rsidP="00782125">
            <w:pPr>
              <w:jc w:val="both"/>
              <w:pPrChange w:id="205" w:author="Soňa Smetanková" w:date="2018-10-10T11:44:00Z">
                <w:pPr/>
              </w:pPrChange>
            </w:pPr>
            <w:r>
              <w:t xml:space="preserve">Projekt není v rozporu s územně plánovací dokumentací nebo schválenými pozemkovými úpravami. </w:t>
            </w:r>
          </w:p>
        </w:tc>
        <w:tc>
          <w:tcPr>
            <w:tcW w:w="1621" w:type="dxa"/>
            <w:vAlign w:val="center"/>
            <w:tcPrChange w:id="206" w:author="Soňa Smetanková" w:date="2018-10-10T11:42:00Z">
              <w:tcPr>
                <w:tcW w:w="1979" w:type="dxa"/>
                <w:vAlign w:val="center"/>
              </w:tcPr>
            </w:tcPrChange>
          </w:tcPr>
          <w:p w14:paraId="16F0978A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74021865" w14:textId="77777777" w:rsidTr="00782125">
        <w:tc>
          <w:tcPr>
            <w:tcW w:w="1413" w:type="dxa"/>
            <w:vAlign w:val="center"/>
            <w:tcPrChange w:id="207" w:author="Soňa Smetanková" w:date="2018-10-10T11:42:00Z">
              <w:tcPr>
                <w:tcW w:w="7083" w:type="dxa"/>
                <w:gridSpan w:val="2"/>
              </w:tcPr>
            </w:tcPrChange>
          </w:tcPr>
          <w:p w14:paraId="11F5F3DB" w14:textId="0BF95D22" w:rsidR="00782125" w:rsidRDefault="00782125" w:rsidP="00782125">
            <w:pPr>
              <w:jc w:val="center"/>
              <w:rPr>
                <w:ins w:id="208" w:author="Soňa Smetanková" w:date="2018-10-10T11:42:00Z"/>
              </w:rPr>
              <w:pPrChange w:id="209" w:author="Soňa Smetanková" w:date="2018-10-10T11:42:00Z">
                <w:pPr/>
              </w:pPrChange>
            </w:pPr>
            <w:ins w:id="210" w:author="Soňa Smetanková" w:date="2018-10-10T11:42:00Z">
              <w:r>
                <w:t>9.</w:t>
              </w:r>
            </w:ins>
          </w:p>
        </w:tc>
        <w:tc>
          <w:tcPr>
            <w:tcW w:w="6028" w:type="dxa"/>
            <w:vAlign w:val="center"/>
            <w:tcPrChange w:id="211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350949FC" w14:textId="4BEB0399" w:rsidR="00782125" w:rsidRDefault="00782125" w:rsidP="00782125">
            <w:pPr>
              <w:jc w:val="both"/>
              <w:pPrChange w:id="212" w:author="Soňa Smetanková" w:date="2018-10-10T11:44:00Z">
                <w:pPr/>
              </w:pPrChange>
            </w:pPr>
            <w:r>
              <w:t>Realizace projektu nezpůsobí významný pokles biodiverzity v lokalitě a zároveň nedojde k nevratnému negativnímu ovlivnění nebo zásahu do biotopů zvláště chráněných nebo ohrožených druhů rostlin a živočichů.</w:t>
            </w:r>
          </w:p>
        </w:tc>
        <w:tc>
          <w:tcPr>
            <w:tcW w:w="1621" w:type="dxa"/>
            <w:vAlign w:val="center"/>
            <w:tcPrChange w:id="213" w:author="Soňa Smetanková" w:date="2018-10-10T11:42:00Z">
              <w:tcPr>
                <w:tcW w:w="1979" w:type="dxa"/>
                <w:vAlign w:val="center"/>
              </w:tcPr>
            </w:tcPrChange>
          </w:tcPr>
          <w:p w14:paraId="40681533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527D0573" w14:textId="77777777" w:rsidTr="00782125">
        <w:tc>
          <w:tcPr>
            <w:tcW w:w="1413" w:type="dxa"/>
            <w:vAlign w:val="center"/>
            <w:tcPrChange w:id="214" w:author="Soňa Smetanková" w:date="2018-10-10T11:42:00Z">
              <w:tcPr>
                <w:tcW w:w="7083" w:type="dxa"/>
                <w:gridSpan w:val="2"/>
              </w:tcPr>
            </w:tcPrChange>
          </w:tcPr>
          <w:p w14:paraId="36543867" w14:textId="7876A801" w:rsidR="00782125" w:rsidRDefault="00782125" w:rsidP="00782125">
            <w:pPr>
              <w:jc w:val="center"/>
              <w:rPr>
                <w:ins w:id="215" w:author="Soňa Smetanková" w:date="2018-10-10T11:42:00Z"/>
              </w:rPr>
              <w:pPrChange w:id="216" w:author="Soňa Smetanková" w:date="2018-10-10T11:42:00Z">
                <w:pPr/>
              </w:pPrChange>
            </w:pPr>
            <w:ins w:id="217" w:author="Soňa Smetanková" w:date="2018-10-10T11:42:00Z">
              <w:r>
                <w:t>10.</w:t>
              </w:r>
            </w:ins>
          </w:p>
        </w:tc>
        <w:tc>
          <w:tcPr>
            <w:tcW w:w="6028" w:type="dxa"/>
            <w:vAlign w:val="center"/>
            <w:tcPrChange w:id="218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33B23087" w14:textId="2398C1EC" w:rsidR="00782125" w:rsidRDefault="00782125" w:rsidP="00782125">
            <w:pPr>
              <w:jc w:val="both"/>
              <w:pPrChange w:id="219" w:author="Soňa Smetanková" w:date="2018-10-10T11:44:00Z">
                <w:pPr/>
              </w:pPrChange>
            </w:pPr>
            <w:r>
              <w:t>Náklady akce, které přesahují 150 % nákladů obvyklých opatření MŽP, nepřesahují 100 % dle Katalogu cen stavebních prací a jsou objektivně odůvodněny. Na realizaci projektu, který obsahuje náklady přesahující 150 % nákladů obvyklých opatření MŽP, existuje zvýšený zájem ochrany přírody a krajiny.</w:t>
            </w:r>
          </w:p>
          <w:p w14:paraId="0F6ED6DA" w14:textId="706B548A" w:rsidR="00782125" w:rsidRPr="0021333A" w:rsidRDefault="00782125" w:rsidP="00782125">
            <w:pPr>
              <w:jc w:val="both"/>
              <w:rPr>
                <w:i/>
              </w:rPr>
              <w:pPrChange w:id="220" w:author="Soňa Smetanková" w:date="2018-10-10T11:44:00Z">
                <w:pPr/>
              </w:pPrChange>
            </w:pPr>
            <w:r w:rsidRPr="0021333A">
              <w:rPr>
                <w:i/>
                <w:sz w:val="22"/>
              </w:rPr>
              <w:t>Za zvýšený zájem ochrany přírody a krajiny lze považovat opatření zaměřená na zachování nebo obnovu významných přírodních hodnot v dané lokalitě.</w:t>
            </w:r>
          </w:p>
        </w:tc>
        <w:tc>
          <w:tcPr>
            <w:tcW w:w="1621" w:type="dxa"/>
            <w:vAlign w:val="center"/>
            <w:tcPrChange w:id="221" w:author="Soňa Smetanková" w:date="2018-10-10T11:42:00Z">
              <w:tcPr>
                <w:tcW w:w="1979" w:type="dxa"/>
                <w:vAlign w:val="center"/>
              </w:tcPr>
            </w:tcPrChange>
          </w:tcPr>
          <w:p w14:paraId="2A351BEC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49FBA495" w14:textId="77777777" w:rsidTr="00782125">
        <w:trPr>
          <w:ins w:id="222" w:author="Soňa Smetanková" w:date="2018-10-10T11:44:00Z"/>
        </w:trPr>
        <w:tc>
          <w:tcPr>
            <w:tcW w:w="1413" w:type="dxa"/>
            <w:vAlign w:val="center"/>
          </w:tcPr>
          <w:p w14:paraId="4FAC3F7C" w14:textId="55E5B6CD" w:rsidR="00782125" w:rsidRDefault="00782125" w:rsidP="00782125">
            <w:pPr>
              <w:jc w:val="center"/>
              <w:rPr>
                <w:ins w:id="223" w:author="Soňa Smetanková" w:date="2018-10-10T11:44:00Z"/>
              </w:rPr>
            </w:pPr>
            <w:ins w:id="224" w:author="Soňa Smetanková" w:date="2018-10-10T11:44:00Z">
              <w:r>
                <w:t>11.</w:t>
              </w:r>
            </w:ins>
          </w:p>
        </w:tc>
        <w:tc>
          <w:tcPr>
            <w:tcW w:w="6028" w:type="dxa"/>
            <w:vAlign w:val="center"/>
          </w:tcPr>
          <w:p w14:paraId="1E0C6153" w14:textId="254359D7" w:rsidR="00782125" w:rsidRDefault="00782125" w:rsidP="00782125">
            <w:pPr>
              <w:jc w:val="both"/>
              <w:rPr>
                <w:ins w:id="225" w:author="Soňa Smetanková" w:date="2018-10-10T11:44:00Z"/>
              </w:rPr>
              <w:pPrChange w:id="226" w:author="Soňa Smetanková" w:date="2018-10-10T11:44:00Z">
                <w:pPr/>
              </w:pPrChange>
            </w:pPr>
            <w:ins w:id="227" w:author="Soňa Smetanková" w:date="2018-10-10T11:44:00Z">
              <w:r>
                <w:t xml:space="preserve">Náklady akce, které nemají položku v Nákladech obvyklých </w:t>
              </w:r>
              <w:r>
                <w:t xml:space="preserve">opatření MŽP, nepřesahují 100 % </w:t>
              </w:r>
              <w:r>
                <w:t>dle Katalogu cen stavebních prací.</w:t>
              </w:r>
            </w:ins>
          </w:p>
        </w:tc>
        <w:tc>
          <w:tcPr>
            <w:tcW w:w="1621" w:type="dxa"/>
            <w:vAlign w:val="center"/>
          </w:tcPr>
          <w:p w14:paraId="5BFE687F" w14:textId="23DA477A" w:rsidR="00782125" w:rsidRDefault="00782125" w:rsidP="00C80D2A">
            <w:pPr>
              <w:jc w:val="center"/>
              <w:rPr>
                <w:ins w:id="228" w:author="Soňa Smetanková" w:date="2018-10-10T11:44:00Z"/>
              </w:rPr>
            </w:pPr>
            <w:commentRangeStart w:id="229"/>
            <w:ins w:id="230" w:author="Soňa Smetanková" w:date="2018-10-10T11:44:00Z">
              <w:r>
                <w:t>Vylučovací</w:t>
              </w:r>
            </w:ins>
            <w:commentRangeEnd w:id="229"/>
            <w:ins w:id="231" w:author="Soňa Smetanková" w:date="2018-10-10T11:45:00Z">
              <w:r>
                <w:rPr>
                  <w:rStyle w:val="Odkaznakoment"/>
                </w:rPr>
                <w:commentReference w:id="229"/>
              </w:r>
            </w:ins>
          </w:p>
        </w:tc>
      </w:tr>
      <w:tr w:rsidR="00782125" w14:paraId="2787DA49" w14:textId="77777777" w:rsidTr="00782125">
        <w:tc>
          <w:tcPr>
            <w:tcW w:w="1413" w:type="dxa"/>
            <w:vAlign w:val="center"/>
            <w:tcPrChange w:id="232" w:author="Soňa Smetanková" w:date="2018-10-10T11:42:00Z">
              <w:tcPr>
                <w:tcW w:w="7083" w:type="dxa"/>
                <w:gridSpan w:val="2"/>
              </w:tcPr>
            </w:tcPrChange>
          </w:tcPr>
          <w:p w14:paraId="41BCF467" w14:textId="487A4EE2" w:rsidR="00782125" w:rsidRPr="00C128DF" w:rsidRDefault="00782125" w:rsidP="00782125">
            <w:pPr>
              <w:jc w:val="center"/>
              <w:rPr>
                <w:ins w:id="233" w:author="Soňa Smetanková" w:date="2018-10-10T11:42:00Z"/>
              </w:rPr>
              <w:pPrChange w:id="234" w:author="Soňa Smetanková" w:date="2018-10-10T11:42:00Z">
                <w:pPr/>
              </w:pPrChange>
            </w:pPr>
            <w:ins w:id="235" w:author="Soňa Smetanková" w:date="2018-10-10T11:42:00Z">
              <w:r>
                <w:t>12.</w:t>
              </w:r>
            </w:ins>
          </w:p>
        </w:tc>
        <w:tc>
          <w:tcPr>
            <w:tcW w:w="6028" w:type="dxa"/>
            <w:vAlign w:val="center"/>
            <w:tcPrChange w:id="236" w:author="Soňa Smetanková" w:date="2018-10-10T11:42:00Z">
              <w:tcPr>
                <w:tcW w:w="7083" w:type="dxa"/>
                <w:gridSpan w:val="3"/>
                <w:vAlign w:val="center"/>
              </w:tcPr>
            </w:tcPrChange>
          </w:tcPr>
          <w:p w14:paraId="467F332D" w14:textId="58048DB3" w:rsidR="00782125" w:rsidRDefault="00782125" w:rsidP="00782125">
            <w:pPr>
              <w:jc w:val="both"/>
              <w:pPrChange w:id="237" w:author="Soňa Smetanková" w:date="2018-10-10T11:44:00Z">
                <w:pPr/>
              </w:pPrChange>
            </w:pPr>
            <w:r w:rsidRPr="00C128DF">
              <w:t xml:space="preserve">Vyhovující ekonomické vyhodnocení žadatele </w:t>
            </w:r>
            <w:r>
              <w:t xml:space="preserve">na základě ekonomických podkladů předložených s žádostí o podporu (podle bodu C.2.1.2). </w:t>
            </w:r>
          </w:p>
        </w:tc>
        <w:tc>
          <w:tcPr>
            <w:tcW w:w="1621" w:type="dxa"/>
            <w:vAlign w:val="center"/>
            <w:tcPrChange w:id="238" w:author="Soňa Smetanková" w:date="2018-10-10T11:42:00Z">
              <w:tcPr>
                <w:tcW w:w="1979" w:type="dxa"/>
                <w:vAlign w:val="center"/>
              </w:tcPr>
            </w:tcPrChange>
          </w:tcPr>
          <w:p w14:paraId="18DB1380" w14:textId="77777777" w:rsidR="00782125" w:rsidRDefault="00782125" w:rsidP="00C80D2A">
            <w:pPr>
              <w:jc w:val="center"/>
            </w:pPr>
            <w:commentRangeStart w:id="239"/>
            <w:r>
              <w:t>Vylučovací</w:t>
            </w:r>
            <w:commentRangeEnd w:id="239"/>
            <w:r>
              <w:rPr>
                <w:rStyle w:val="Odkaznakoment"/>
              </w:rPr>
              <w:commentReference w:id="239"/>
            </w:r>
          </w:p>
        </w:tc>
      </w:tr>
    </w:tbl>
    <w:p w14:paraId="21CDF29F" w14:textId="77777777" w:rsidR="00C128DF" w:rsidRDefault="00C128DF" w:rsidP="00C128DF">
      <w:pPr>
        <w:ind w:left="360"/>
      </w:pPr>
    </w:p>
    <w:p w14:paraId="479EFA40" w14:textId="77777777" w:rsidR="00095F0D" w:rsidRDefault="00782125" w:rsidP="00782125">
      <w:pPr>
        <w:pStyle w:val="Odstavecseseznamem"/>
        <w:numPr>
          <w:ilvl w:val="0"/>
          <w:numId w:val="3"/>
        </w:numPr>
        <w:ind w:left="426"/>
        <w:rPr>
          <w:ins w:id="240" w:author="Soňa Smetanková" w:date="2018-10-10T11:48:00Z"/>
          <w:b/>
        </w:rPr>
        <w:pPrChange w:id="241" w:author="Soňa Smetanková" w:date="2018-10-10T11:46:00Z">
          <w:pPr/>
        </w:pPrChange>
      </w:pPr>
      <w:ins w:id="242" w:author="Soňa Smetanková" w:date="2018-10-10T11:46:00Z">
        <w:r>
          <w:rPr>
            <w:b/>
          </w:rPr>
          <w:t xml:space="preserve">Specifická </w:t>
        </w:r>
      </w:ins>
      <w:ins w:id="243" w:author="Soňa Smetanková" w:date="2018-10-10T11:47:00Z">
        <w:r>
          <w:rPr>
            <w:b/>
          </w:rPr>
          <w:t>k</w:t>
        </w:r>
      </w:ins>
      <w:ins w:id="244" w:author="Soňa Smetanková" w:date="2018-10-10T11:46:00Z">
        <w:r w:rsidRPr="00782125">
          <w:rPr>
            <w:b/>
            <w:rPrChange w:id="245" w:author="Soňa Smetanková" w:date="2018-10-10T11:46:00Z">
              <w:rPr/>
            </w:rPrChange>
          </w:rPr>
          <w:t xml:space="preserve">ritéria pro hodnocení přijatelnosti žádostí </w:t>
        </w:r>
      </w:ins>
    </w:p>
    <w:p w14:paraId="79894F68" w14:textId="77777777" w:rsidR="00095F0D" w:rsidRDefault="00095F0D" w:rsidP="00095F0D">
      <w:pPr>
        <w:rPr>
          <w:ins w:id="246" w:author="Soňa Smetanková" w:date="2018-10-10T11:48:00Z"/>
          <w:b/>
        </w:rPr>
        <w:pPrChange w:id="247" w:author="Soňa Smetanková" w:date="2018-10-10T11:48:00Z">
          <w:pPr/>
        </w:pPrChange>
      </w:pPr>
    </w:p>
    <w:tbl>
      <w:tblPr>
        <w:tblStyle w:val="Mkatabulky"/>
        <w:tblW w:w="0" w:type="auto"/>
        <w:tblLook w:val="04A0" w:firstRow="1" w:lastRow="0" w:firstColumn="1" w:lastColumn="0" w:noHBand="0" w:noVBand="1"/>
        <w:tblPrChange w:id="248" w:author="Soňa Smetanková" w:date="2018-10-10T11:48:00Z">
          <w:tblPr>
            <w:tblStyle w:val="Mkatabul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413"/>
        <w:gridCol w:w="5953"/>
        <w:gridCol w:w="1696"/>
        <w:tblGridChange w:id="249">
          <w:tblGrid>
            <w:gridCol w:w="3020"/>
            <w:gridCol w:w="3021"/>
            <w:gridCol w:w="3021"/>
          </w:tblGrid>
        </w:tblGridChange>
      </w:tblGrid>
      <w:tr w:rsidR="00095F0D" w14:paraId="712FB341" w14:textId="77777777" w:rsidTr="00D010B2">
        <w:trPr>
          <w:ins w:id="250" w:author="Soňa Smetanková" w:date="2018-10-10T11:48:00Z"/>
        </w:trPr>
        <w:tc>
          <w:tcPr>
            <w:tcW w:w="1413" w:type="dxa"/>
            <w:vAlign w:val="center"/>
            <w:tcPrChange w:id="251" w:author="Soňa Smetanková" w:date="2018-10-10T11:48:00Z">
              <w:tcPr>
                <w:tcW w:w="3020" w:type="dxa"/>
              </w:tcPr>
            </w:tcPrChange>
          </w:tcPr>
          <w:p w14:paraId="578F24E5" w14:textId="2C421DEF" w:rsidR="00095F0D" w:rsidRDefault="00095F0D" w:rsidP="00095F0D">
            <w:pPr>
              <w:jc w:val="center"/>
              <w:rPr>
                <w:ins w:id="252" w:author="Soňa Smetanková" w:date="2018-10-10T11:48:00Z"/>
                <w:b/>
              </w:rPr>
              <w:pPrChange w:id="253" w:author="Soňa Smetanková" w:date="2018-10-10T11:48:00Z">
                <w:pPr/>
              </w:pPrChange>
            </w:pPr>
            <w:ins w:id="254" w:author="Soňa Smetanková" w:date="2018-10-10T11:48:00Z">
              <w:r>
                <w:rPr>
                  <w:b/>
                </w:rPr>
                <w:t>Pořadí</w:t>
              </w:r>
            </w:ins>
          </w:p>
        </w:tc>
        <w:tc>
          <w:tcPr>
            <w:tcW w:w="5953" w:type="dxa"/>
            <w:vAlign w:val="center"/>
            <w:tcPrChange w:id="255" w:author="Soňa Smetanková" w:date="2018-10-10T11:48:00Z">
              <w:tcPr>
                <w:tcW w:w="3021" w:type="dxa"/>
              </w:tcPr>
            </w:tcPrChange>
          </w:tcPr>
          <w:p w14:paraId="29875177" w14:textId="7F8326D9" w:rsidR="00095F0D" w:rsidRDefault="00095F0D" w:rsidP="00095F0D">
            <w:pPr>
              <w:jc w:val="center"/>
              <w:rPr>
                <w:ins w:id="256" w:author="Soňa Smetanková" w:date="2018-10-10T11:48:00Z"/>
                <w:b/>
              </w:rPr>
              <w:pPrChange w:id="257" w:author="Soňa Smetanková" w:date="2018-10-10T11:48:00Z">
                <w:pPr/>
              </w:pPrChange>
            </w:pPr>
            <w:ins w:id="258" w:author="Soňa Smetanková" w:date="2018-10-10T11:48:00Z">
              <w:r w:rsidRPr="00C128DF">
                <w:rPr>
                  <w:b/>
                </w:rPr>
                <w:t>Název kritéria</w:t>
              </w:r>
            </w:ins>
          </w:p>
        </w:tc>
        <w:tc>
          <w:tcPr>
            <w:tcW w:w="1696" w:type="dxa"/>
            <w:vAlign w:val="center"/>
            <w:tcPrChange w:id="259" w:author="Soňa Smetanková" w:date="2018-10-10T11:48:00Z">
              <w:tcPr>
                <w:tcW w:w="3021" w:type="dxa"/>
              </w:tcPr>
            </w:tcPrChange>
          </w:tcPr>
          <w:p w14:paraId="474D07C4" w14:textId="6576488B" w:rsidR="00095F0D" w:rsidRDefault="00095F0D" w:rsidP="00095F0D">
            <w:pPr>
              <w:jc w:val="center"/>
              <w:rPr>
                <w:ins w:id="260" w:author="Soňa Smetanková" w:date="2018-10-10T11:48:00Z"/>
                <w:b/>
              </w:rPr>
              <w:pPrChange w:id="261" w:author="Soňa Smetanková" w:date="2018-10-10T11:48:00Z">
                <w:pPr/>
              </w:pPrChange>
            </w:pPr>
            <w:ins w:id="262" w:author="Soňa Smetanková" w:date="2018-10-10T11:48:00Z">
              <w:r w:rsidRPr="00C128DF">
                <w:rPr>
                  <w:b/>
                </w:rPr>
                <w:t>Funkce kritéria</w:t>
              </w:r>
            </w:ins>
          </w:p>
        </w:tc>
      </w:tr>
      <w:tr w:rsidR="00095F0D" w14:paraId="5EE429F4" w14:textId="77777777" w:rsidTr="00095F0D">
        <w:trPr>
          <w:ins w:id="263" w:author="Soňa Smetanková" w:date="2018-10-10T11:48:00Z"/>
        </w:trPr>
        <w:tc>
          <w:tcPr>
            <w:tcW w:w="1413" w:type="dxa"/>
            <w:vAlign w:val="center"/>
            <w:tcPrChange w:id="264" w:author="Soňa Smetanková" w:date="2018-10-10T11:50:00Z">
              <w:tcPr>
                <w:tcW w:w="3020" w:type="dxa"/>
              </w:tcPr>
            </w:tcPrChange>
          </w:tcPr>
          <w:p w14:paraId="4DFCC8A3" w14:textId="05C9E420" w:rsidR="00095F0D" w:rsidRPr="00095F0D" w:rsidRDefault="00095F0D" w:rsidP="00095F0D">
            <w:pPr>
              <w:jc w:val="center"/>
              <w:rPr>
                <w:ins w:id="265" w:author="Soňa Smetanková" w:date="2018-10-10T11:48:00Z"/>
                <w:rPrChange w:id="266" w:author="Soňa Smetanková" w:date="2018-10-10T11:48:00Z">
                  <w:rPr>
                    <w:ins w:id="267" w:author="Soňa Smetanková" w:date="2018-10-10T11:48:00Z"/>
                    <w:b/>
                  </w:rPr>
                </w:rPrChange>
              </w:rPr>
              <w:pPrChange w:id="268" w:author="Soňa Smetanková" w:date="2018-10-10T11:48:00Z">
                <w:pPr/>
              </w:pPrChange>
            </w:pPr>
            <w:ins w:id="269" w:author="Soňa Smetanková" w:date="2018-10-10T11:48:00Z">
              <w:r w:rsidRPr="00095F0D">
                <w:rPr>
                  <w:rPrChange w:id="270" w:author="Soňa Smetanková" w:date="2018-10-10T11:48:00Z">
                    <w:rPr>
                      <w:b/>
                    </w:rPr>
                  </w:rPrChange>
                </w:rPr>
                <w:t>1.</w:t>
              </w:r>
            </w:ins>
          </w:p>
        </w:tc>
        <w:tc>
          <w:tcPr>
            <w:tcW w:w="5953" w:type="dxa"/>
            <w:tcPrChange w:id="271" w:author="Soňa Smetanková" w:date="2018-10-10T11:50:00Z">
              <w:tcPr>
                <w:tcW w:w="3021" w:type="dxa"/>
              </w:tcPr>
            </w:tcPrChange>
          </w:tcPr>
          <w:p w14:paraId="75A9F126" w14:textId="423ACDAA" w:rsidR="00095F0D" w:rsidRPr="00095F0D" w:rsidRDefault="00095F0D" w:rsidP="00095F0D">
            <w:pPr>
              <w:jc w:val="both"/>
              <w:rPr>
                <w:ins w:id="272" w:author="Soňa Smetanková" w:date="2018-10-10T11:48:00Z"/>
                <w:rPrChange w:id="273" w:author="Soňa Smetanková" w:date="2018-10-10T11:49:00Z">
                  <w:rPr>
                    <w:ins w:id="274" w:author="Soňa Smetanková" w:date="2018-10-10T11:48:00Z"/>
                    <w:b/>
                  </w:rPr>
                </w:rPrChange>
              </w:rPr>
              <w:pPrChange w:id="275" w:author="Soňa Smetanková" w:date="2018-10-10T11:49:00Z">
                <w:pPr/>
              </w:pPrChange>
            </w:pPr>
            <w:ins w:id="276" w:author="Soňa Smetanková" w:date="2018-10-10T11:49:00Z">
              <w:r w:rsidRPr="00095F0D">
                <w:rPr>
                  <w:rPrChange w:id="277" w:author="Soňa Smetanková" w:date="2018-10-10T11:49:00Z">
                    <w:rPr>
                      <w:b/>
                    </w:rPr>
                  </w:rPrChange>
                </w:rPr>
                <w:t>Studie systému sídelní zeleně musí být zpracována dle Osnovy a metodického rámce pro zpracování studií systému sídelní zeleně,</w:t>
              </w:r>
            </w:ins>
          </w:p>
        </w:tc>
        <w:tc>
          <w:tcPr>
            <w:tcW w:w="1696" w:type="dxa"/>
            <w:vAlign w:val="center"/>
            <w:tcPrChange w:id="278" w:author="Soňa Smetanková" w:date="2018-10-10T11:50:00Z">
              <w:tcPr>
                <w:tcW w:w="3021" w:type="dxa"/>
              </w:tcPr>
            </w:tcPrChange>
          </w:tcPr>
          <w:p w14:paraId="13953A24" w14:textId="324D4097" w:rsidR="00095F0D" w:rsidRPr="00095F0D" w:rsidRDefault="00095F0D" w:rsidP="00095F0D">
            <w:pPr>
              <w:jc w:val="center"/>
              <w:rPr>
                <w:ins w:id="279" w:author="Soňa Smetanková" w:date="2018-10-10T11:48:00Z"/>
                <w:rPrChange w:id="280" w:author="Soňa Smetanková" w:date="2018-10-10T11:49:00Z">
                  <w:rPr>
                    <w:ins w:id="281" w:author="Soňa Smetanková" w:date="2018-10-10T11:48:00Z"/>
                    <w:b/>
                  </w:rPr>
                </w:rPrChange>
              </w:rPr>
              <w:pPrChange w:id="282" w:author="Soňa Smetanková" w:date="2018-10-10T11:49:00Z">
                <w:pPr/>
              </w:pPrChange>
            </w:pPr>
            <w:commentRangeStart w:id="283"/>
            <w:ins w:id="284" w:author="Soňa Smetanková" w:date="2018-10-10T11:49:00Z">
              <w:r w:rsidRPr="00095F0D">
                <w:rPr>
                  <w:rPrChange w:id="285" w:author="Soňa Smetanková" w:date="2018-10-10T11:49:00Z">
                    <w:rPr>
                      <w:b/>
                    </w:rPr>
                  </w:rPrChange>
                </w:rPr>
                <w:t>Vylučovací</w:t>
              </w:r>
            </w:ins>
            <w:commentRangeEnd w:id="283"/>
            <w:ins w:id="286" w:author="Soňa Smetanková" w:date="2018-10-10T11:50:00Z">
              <w:r>
                <w:rPr>
                  <w:rStyle w:val="Odkaznakoment"/>
                </w:rPr>
                <w:commentReference w:id="283"/>
              </w:r>
            </w:ins>
          </w:p>
        </w:tc>
      </w:tr>
      <w:tr w:rsidR="00095F0D" w14:paraId="1976538D" w14:textId="77777777" w:rsidTr="00095F0D">
        <w:trPr>
          <w:ins w:id="287" w:author="Soňa Smetanková" w:date="2018-10-10T11:48:00Z"/>
        </w:trPr>
        <w:tc>
          <w:tcPr>
            <w:tcW w:w="1413" w:type="dxa"/>
            <w:vAlign w:val="center"/>
            <w:tcPrChange w:id="288" w:author="Soňa Smetanková" w:date="2018-10-10T11:50:00Z">
              <w:tcPr>
                <w:tcW w:w="3020" w:type="dxa"/>
              </w:tcPr>
            </w:tcPrChange>
          </w:tcPr>
          <w:p w14:paraId="722A5C4A" w14:textId="2D415B1F" w:rsidR="00095F0D" w:rsidRPr="00095F0D" w:rsidRDefault="00095F0D" w:rsidP="00095F0D">
            <w:pPr>
              <w:jc w:val="center"/>
              <w:rPr>
                <w:ins w:id="289" w:author="Soňa Smetanková" w:date="2018-10-10T11:48:00Z"/>
                <w:rPrChange w:id="290" w:author="Soňa Smetanková" w:date="2018-10-10T11:48:00Z">
                  <w:rPr>
                    <w:ins w:id="291" w:author="Soňa Smetanková" w:date="2018-10-10T11:48:00Z"/>
                    <w:b/>
                  </w:rPr>
                </w:rPrChange>
              </w:rPr>
              <w:pPrChange w:id="292" w:author="Soňa Smetanková" w:date="2018-10-10T11:48:00Z">
                <w:pPr/>
              </w:pPrChange>
            </w:pPr>
            <w:ins w:id="293" w:author="Soňa Smetanková" w:date="2018-10-10T11:48:00Z">
              <w:r w:rsidRPr="00095F0D">
                <w:rPr>
                  <w:rPrChange w:id="294" w:author="Soňa Smetanková" w:date="2018-10-10T11:48:00Z">
                    <w:rPr>
                      <w:b/>
                    </w:rPr>
                  </w:rPrChange>
                </w:rPr>
                <w:t>2.</w:t>
              </w:r>
            </w:ins>
          </w:p>
        </w:tc>
        <w:tc>
          <w:tcPr>
            <w:tcW w:w="5953" w:type="dxa"/>
            <w:tcPrChange w:id="295" w:author="Soňa Smetanková" w:date="2018-10-10T11:50:00Z">
              <w:tcPr>
                <w:tcW w:w="3021" w:type="dxa"/>
              </w:tcPr>
            </w:tcPrChange>
          </w:tcPr>
          <w:p w14:paraId="5E237D3D" w14:textId="2DECF109" w:rsidR="00095F0D" w:rsidRPr="00095F0D" w:rsidRDefault="00095F0D" w:rsidP="00095F0D">
            <w:pPr>
              <w:jc w:val="both"/>
              <w:rPr>
                <w:ins w:id="296" w:author="Soňa Smetanková" w:date="2018-10-10T11:48:00Z"/>
                <w:rPrChange w:id="297" w:author="Soňa Smetanková" w:date="2018-10-10T11:49:00Z">
                  <w:rPr>
                    <w:ins w:id="298" w:author="Soňa Smetanková" w:date="2018-10-10T11:48:00Z"/>
                    <w:b/>
                  </w:rPr>
                </w:rPrChange>
              </w:rPr>
              <w:pPrChange w:id="299" w:author="Soňa Smetanková" w:date="2018-10-10T11:49:00Z">
                <w:pPr/>
              </w:pPrChange>
            </w:pPr>
            <w:ins w:id="300" w:author="Soňa Smetanková" w:date="2018-10-10T11:49:00Z">
              <w:r w:rsidRPr="00095F0D">
                <w:rPr>
                  <w:rPrChange w:id="301" w:author="Soňa Smetanková" w:date="2018-10-10T11:49:00Z">
                    <w:rPr>
                      <w:b/>
                    </w:rPr>
                  </w:rPrChange>
                </w:rPr>
                <w:t>Revitalizované plochy zeleně jsou v územním plánu vymezeny jako zeleň ve veřejném prostranství nebo samostatně vymezeny jako plochy zeleně nebo vymezeny v rámci systému sídelní zeleně nebo jako plochy, jejichž podmínky využití zajišťují ochranu před zastavěním a umožňují využití jako zeleň. Výjimku tvoří revitalizace prvků zeleně a liniových výsadeb podél komunikací a vodních toků, které nemusí být v územním plánu samostatně vymezeny. Revitalizované plochy se musí nacházet v zastavěném území sídla nebo na zastavitelné ploše mimo zastavěné území, na které od doby schválení územního plánu došlo k realizaci zástavby či bylo vydáno stavební povolení.</w:t>
              </w:r>
            </w:ins>
          </w:p>
        </w:tc>
        <w:tc>
          <w:tcPr>
            <w:tcW w:w="1696" w:type="dxa"/>
            <w:vAlign w:val="center"/>
            <w:tcPrChange w:id="302" w:author="Soňa Smetanková" w:date="2018-10-10T11:50:00Z">
              <w:tcPr>
                <w:tcW w:w="3021" w:type="dxa"/>
              </w:tcPr>
            </w:tcPrChange>
          </w:tcPr>
          <w:p w14:paraId="12887ED4" w14:textId="58B3B0CE" w:rsidR="00095F0D" w:rsidRPr="00095F0D" w:rsidRDefault="00095F0D" w:rsidP="00095F0D">
            <w:pPr>
              <w:jc w:val="center"/>
              <w:rPr>
                <w:ins w:id="303" w:author="Soňa Smetanková" w:date="2018-10-10T11:48:00Z"/>
                <w:rPrChange w:id="304" w:author="Soňa Smetanková" w:date="2018-10-10T11:49:00Z">
                  <w:rPr>
                    <w:ins w:id="305" w:author="Soňa Smetanková" w:date="2018-10-10T11:48:00Z"/>
                    <w:b/>
                  </w:rPr>
                </w:rPrChange>
              </w:rPr>
              <w:pPrChange w:id="306" w:author="Soňa Smetanková" w:date="2018-10-10T11:49:00Z">
                <w:pPr/>
              </w:pPrChange>
            </w:pPr>
            <w:ins w:id="307" w:author="Soňa Smetanková" w:date="2018-10-10T11:49:00Z">
              <w:r w:rsidRPr="00095F0D">
                <w:rPr>
                  <w:rPrChange w:id="308" w:author="Soňa Smetanková" w:date="2018-10-10T11:49:00Z">
                    <w:rPr>
                      <w:b/>
                    </w:rPr>
                  </w:rPrChange>
                </w:rPr>
                <w:t>Vylučovací</w:t>
              </w:r>
            </w:ins>
            <w:bookmarkStart w:id="309" w:name="_GoBack"/>
            <w:bookmarkEnd w:id="309"/>
          </w:p>
        </w:tc>
      </w:tr>
      <w:tr w:rsidR="00095F0D" w14:paraId="22542BFF" w14:textId="77777777" w:rsidTr="00095F0D">
        <w:trPr>
          <w:ins w:id="310" w:author="Soňa Smetanková" w:date="2018-10-10T11:48:00Z"/>
        </w:trPr>
        <w:tc>
          <w:tcPr>
            <w:tcW w:w="1413" w:type="dxa"/>
            <w:vAlign w:val="center"/>
            <w:tcPrChange w:id="311" w:author="Soňa Smetanková" w:date="2018-10-10T11:50:00Z">
              <w:tcPr>
                <w:tcW w:w="3020" w:type="dxa"/>
              </w:tcPr>
            </w:tcPrChange>
          </w:tcPr>
          <w:p w14:paraId="6B6FF51A" w14:textId="3F517048" w:rsidR="00095F0D" w:rsidRPr="00095F0D" w:rsidRDefault="00095F0D" w:rsidP="00095F0D">
            <w:pPr>
              <w:jc w:val="center"/>
              <w:rPr>
                <w:ins w:id="312" w:author="Soňa Smetanková" w:date="2018-10-10T11:48:00Z"/>
                <w:rPrChange w:id="313" w:author="Soňa Smetanková" w:date="2018-10-10T11:48:00Z">
                  <w:rPr>
                    <w:ins w:id="314" w:author="Soňa Smetanková" w:date="2018-10-10T11:48:00Z"/>
                    <w:b/>
                  </w:rPr>
                </w:rPrChange>
              </w:rPr>
              <w:pPrChange w:id="315" w:author="Soňa Smetanková" w:date="2018-10-10T11:48:00Z">
                <w:pPr/>
              </w:pPrChange>
            </w:pPr>
            <w:ins w:id="316" w:author="Soňa Smetanková" w:date="2018-10-10T11:48:00Z">
              <w:r w:rsidRPr="00095F0D">
                <w:rPr>
                  <w:rPrChange w:id="317" w:author="Soňa Smetanková" w:date="2018-10-10T11:48:00Z">
                    <w:rPr>
                      <w:b/>
                    </w:rPr>
                  </w:rPrChange>
                </w:rPr>
                <w:t>3.</w:t>
              </w:r>
            </w:ins>
          </w:p>
        </w:tc>
        <w:tc>
          <w:tcPr>
            <w:tcW w:w="5953" w:type="dxa"/>
            <w:tcPrChange w:id="318" w:author="Soňa Smetanková" w:date="2018-10-10T11:50:00Z">
              <w:tcPr>
                <w:tcW w:w="3021" w:type="dxa"/>
              </w:tcPr>
            </w:tcPrChange>
          </w:tcPr>
          <w:p w14:paraId="411ADF15" w14:textId="7345EACA" w:rsidR="00095F0D" w:rsidRPr="00095F0D" w:rsidRDefault="00095F0D" w:rsidP="00095F0D">
            <w:pPr>
              <w:jc w:val="both"/>
              <w:rPr>
                <w:ins w:id="319" w:author="Soňa Smetanková" w:date="2018-10-10T11:48:00Z"/>
                <w:rPrChange w:id="320" w:author="Soňa Smetanková" w:date="2018-10-10T11:49:00Z">
                  <w:rPr>
                    <w:ins w:id="321" w:author="Soňa Smetanková" w:date="2018-10-10T11:48:00Z"/>
                    <w:b/>
                  </w:rPr>
                </w:rPrChange>
              </w:rPr>
              <w:pPrChange w:id="322" w:author="Soňa Smetanková" w:date="2018-10-10T11:49:00Z">
                <w:pPr/>
              </w:pPrChange>
            </w:pPr>
            <w:ins w:id="323" w:author="Soňa Smetanková" w:date="2018-10-10T11:49:00Z">
              <w:r w:rsidRPr="00095F0D">
                <w:rPr>
                  <w:rPrChange w:id="324" w:author="Soňa Smetanková" w:date="2018-10-10T11:49:00Z">
                    <w:rPr>
                      <w:b/>
                    </w:rPr>
                  </w:rPrChange>
                </w:rPr>
                <w:t>Projekt je realizován v obci, která ke dni podání žádosti dosahuje minimálního počtu 500 obyvatel.</w:t>
              </w:r>
            </w:ins>
          </w:p>
        </w:tc>
        <w:tc>
          <w:tcPr>
            <w:tcW w:w="1696" w:type="dxa"/>
            <w:vAlign w:val="center"/>
            <w:tcPrChange w:id="325" w:author="Soňa Smetanková" w:date="2018-10-10T11:50:00Z">
              <w:tcPr>
                <w:tcW w:w="3021" w:type="dxa"/>
              </w:tcPr>
            </w:tcPrChange>
          </w:tcPr>
          <w:p w14:paraId="3EECED30" w14:textId="0092A169" w:rsidR="00095F0D" w:rsidRPr="00095F0D" w:rsidRDefault="00095F0D" w:rsidP="00095F0D">
            <w:pPr>
              <w:jc w:val="center"/>
              <w:rPr>
                <w:ins w:id="326" w:author="Soňa Smetanková" w:date="2018-10-10T11:48:00Z"/>
                <w:rPrChange w:id="327" w:author="Soňa Smetanková" w:date="2018-10-10T11:49:00Z">
                  <w:rPr>
                    <w:ins w:id="328" w:author="Soňa Smetanková" w:date="2018-10-10T11:48:00Z"/>
                    <w:b/>
                  </w:rPr>
                </w:rPrChange>
              </w:rPr>
              <w:pPrChange w:id="329" w:author="Soňa Smetanková" w:date="2018-10-10T11:49:00Z">
                <w:pPr/>
              </w:pPrChange>
            </w:pPr>
            <w:ins w:id="330" w:author="Soňa Smetanková" w:date="2018-10-10T11:49:00Z">
              <w:r w:rsidRPr="00095F0D">
                <w:rPr>
                  <w:rPrChange w:id="331" w:author="Soňa Smetanková" w:date="2018-10-10T11:49:00Z">
                    <w:rPr>
                      <w:b/>
                    </w:rPr>
                  </w:rPrChange>
                </w:rPr>
                <w:t>Vylučovací</w:t>
              </w:r>
            </w:ins>
          </w:p>
        </w:tc>
      </w:tr>
    </w:tbl>
    <w:p w14:paraId="74E177E7" w14:textId="38F33394" w:rsidR="00C80D2A" w:rsidRPr="00095F0D" w:rsidRDefault="00C80D2A" w:rsidP="00095F0D">
      <w:pPr>
        <w:rPr>
          <w:b/>
          <w:rPrChange w:id="332" w:author="Soňa Smetanková" w:date="2018-10-10T11:48:00Z">
            <w:rPr/>
          </w:rPrChange>
        </w:rPr>
        <w:pPrChange w:id="333" w:author="Soňa Smetanková" w:date="2018-10-10T11:48:00Z">
          <w:pPr/>
        </w:pPrChange>
      </w:pPr>
      <w:r w:rsidRPr="00095F0D">
        <w:rPr>
          <w:b/>
          <w:rPrChange w:id="334" w:author="Soňa Smetanková" w:date="2018-10-10T11:48:00Z">
            <w:rPr/>
          </w:rPrChange>
        </w:rPr>
        <w:br w:type="page"/>
      </w:r>
    </w:p>
    <w:p w14:paraId="08C1D753" w14:textId="77777777" w:rsidR="00C80D2A" w:rsidRDefault="00C80D2A" w:rsidP="00C80D2A">
      <w:pPr>
        <w:pStyle w:val="Odstavecseseznamem"/>
      </w:pPr>
    </w:p>
    <w:p w14:paraId="0F6E4F1E" w14:textId="77777777" w:rsidR="00C128DF" w:rsidRPr="00C80D2A" w:rsidRDefault="00C80D2A" w:rsidP="00C80D2A">
      <w:pPr>
        <w:pStyle w:val="Odstavecseseznamem"/>
        <w:numPr>
          <w:ilvl w:val="0"/>
          <w:numId w:val="3"/>
        </w:numPr>
        <w:ind w:left="426"/>
        <w:rPr>
          <w:b/>
        </w:rPr>
      </w:pPr>
      <w:r w:rsidRPr="00C80D2A">
        <w:rPr>
          <w:b/>
        </w:rPr>
        <w:t>Hodnotící kritéria pro věcné hodnocení</w:t>
      </w:r>
    </w:p>
    <w:p w14:paraId="15DDDBB6" w14:textId="77777777" w:rsidR="00C80D2A" w:rsidRDefault="00C80D2A" w:rsidP="00C80D2A">
      <w:pPr>
        <w:pStyle w:val="Odstavecseseznamem"/>
      </w:pPr>
    </w:p>
    <w:p w14:paraId="7B42963A" w14:textId="5ADCD4F5" w:rsidR="00C80D2A" w:rsidRPr="00C80D2A" w:rsidRDefault="00C80D2A" w:rsidP="00C80D2A">
      <w:pPr>
        <w:jc w:val="both"/>
        <w:rPr>
          <w:b/>
          <w:i/>
          <w:color w:val="FF0000"/>
        </w:rPr>
      </w:pPr>
      <w:r w:rsidRPr="00C80D2A">
        <w:rPr>
          <w:b/>
          <w:i/>
          <w:color w:val="FF0000"/>
        </w:rPr>
        <w:t>Doplnit věcná hodnotící kritéria</w:t>
      </w:r>
      <w:ins w:id="335" w:author="Soňa Smetanková" w:date="2018-10-10T11:51:00Z">
        <w:r w:rsidR="00095F0D">
          <w:rPr>
            <w:b/>
            <w:i/>
            <w:color w:val="FF0000"/>
          </w:rPr>
          <w:t xml:space="preserve"> pro aktivitu 4.4.1</w:t>
        </w:r>
      </w:ins>
      <w:r w:rsidRPr="00C80D2A">
        <w:rPr>
          <w:b/>
          <w:i/>
          <w:color w:val="FF0000"/>
        </w:rPr>
        <w:t>. V případě, že budou převzata k</w:t>
      </w:r>
      <w:r w:rsidR="003E4631">
        <w:rPr>
          <w:b/>
          <w:i/>
          <w:color w:val="FF0000"/>
        </w:rPr>
        <w:t>ritéria PO 4, SC 4.4</w:t>
      </w:r>
      <w:r>
        <w:rPr>
          <w:b/>
          <w:i/>
          <w:color w:val="FF0000"/>
        </w:rPr>
        <w:t xml:space="preserve">, </w:t>
      </w:r>
      <w:r w:rsidRPr="00C80D2A">
        <w:rPr>
          <w:b/>
          <w:i/>
          <w:color w:val="FF0000"/>
        </w:rPr>
        <w:t xml:space="preserve">je potřeba je upravit tak, aby reflektovala specifické </w:t>
      </w:r>
      <w:del w:id="336" w:author="Soňa Smetanková" w:date="2018-10-10T11:46:00Z">
        <w:r w:rsidRPr="00C80D2A" w:rsidDel="00782125">
          <w:rPr>
            <w:b/>
            <w:i/>
            <w:color w:val="FF0000"/>
          </w:rPr>
          <w:delText xml:space="preserve">podmínyk </w:delText>
        </w:r>
      </w:del>
      <w:ins w:id="337" w:author="Soňa Smetanková" w:date="2018-10-10T11:46:00Z">
        <w:r w:rsidR="00782125">
          <w:rPr>
            <w:b/>
            <w:i/>
            <w:color w:val="FF0000"/>
          </w:rPr>
          <w:t>podmínky</w:t>
        </w:r>
        <w:r w:rsidR="00782125" w:rsidRPr="00C80D2A">
          <w:rPr>
            <w:b/>
            <w:i/>
            <w:color w:val="FF0000"/>
          </w:rPr>
          <w:t xml:space="preserve"> </w:t>
        </w:r>
      </w:ins>
      <w:r w:rsidRPr="00C80D2A">
        <w:rPr>
          <w:b/>
          <w:i/>
          <w:color w:val="FF0000"/>
        </w:rPr>
        <w:t>CLLD. Kritéria musí být v souladu s principy preferenčních kritérií schválených v rámci SCLLD.</w:t>
      </w:r>
    </w:p>
    <w:sectPr w:rsidR="00C80D2A" w:rsidRPr="00C80D2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29" w:author="Soňa Smetanková" w:date="2018-10-10T11:45:00Z" w:initials="SS">
    <w:p w14:paraId="7DEB58BF" w14:textId="6E14DCBC" w:rsidR="00782125" w:rsidRDefault="00782125">
      <w:pPr>
        <w:pStyle w:val="Textkomente"/>
      </w:pPr>
      <w:r>
        <w:rPr>
          <w:rStyle w:val="Odkaznakoment"/>
        </w:rPr>
        <w:annotationRef/>
      </w:r>
      <w:r w:rsidRPr="005963C1">
        <w:rPr>
          <w:u w:val="single"/>
        </w:rPr>
        <w:t>Upozornění</w:t>
      </w:r>
      <w:r>
        <w:t xml:space="preserve">: Pro případy, kdy se kritérium na daný projekt nebude vztahovat (veškeré náklady akce budou mít položku v NOO MŽP), bude vybrána možnost </w:t>
      </w:r>
      <w:r>
        <w:rPr>
          <w:b/>
        </w:rPr>
        <w:t>nerelevantní.</w:t>
      </w:r>
    </w:p>
  </w:comment>
  <w:comment w:id="239" w:author="Soňa Smetanková" w:date="2018-10-10T11:45:00Z" w:initials="SS">
    <w:p w14:paraId="15526777" w14:textId="697B0071" w:rsidR="00782125" w:rsidRDefault="00782125">
      <w:pPr>
        <w:pStyle w:val="Textkomente"/>
      </w:pPr>
      <w:r>
        <w:rPr>
          <w:rStyle w:val="Odkaznakoment"/>
        </w:rPr>
        <w:annotationRef/>
      </w:r>
      <w:r w:rsidRPr="005963C1">
        <w:rPr>
          <w:u w:val="single"/>
        </w:rPr>
        <w:t>Upozornění</w:t>
      </w:r>
      <w:r>
        <w:t xml:space="preserve">: V rámci administrace MAS bude dané kritérium vždy hodnoceno jako </w:t>
      </w:r>
      <w:r w:rsidRPr="005963C1">
        <w:rPr>
          <w:b/>
        </w:rPr>
        <w:t>nerelevantní</w:t>
      </w:r>
      <w:r>
        <w:t>, neboť dané kritérium posuzuje SFŽP ČR</w:t>
      </w:r>
    </w:p>
  </w:comment>
  <w:comment w:id="283" w:author="Soňa Smetanková" w:date="2018-10-10T11:50:00Z" w:initials="SS">
    <w:p w14:paraId="7C701377" w14:textId="5640C8FF" w:rsidR="00095F0D" w:rsidRDefault="00095F0D">
      <w:pPr>
        <w:pStyle w:val="Textkomente"/>
      </w:pPr>
      <w:r>
        <w:rPr>
          <w:rStyle w:val="Odkaznakoment"/>
        </w:rPr>
        <w:annotationRef/>
      </w:r>
      <w:r w:rsidRPr="00095F0D">
        <w:rPr>
          <w:u w:val="single"/>
        </w:rPr>
        <w:t>Upozornění</w:t>
      </w:r>
      <w:r>
        <w:t xml:space="preserve">: V rámci administrace MAS bude dané kritérium vždy hodnoceno jako </w:t>
      </w:r>
      <w:r w:rsidRPr="00095F0D">
        <w:rPr>
          <w:b/>
        </w:rPr>
        <w:t>nerelevantní</w:t>
      </w:r>
      <w:r>
        <w:t xml:space="preserve">, neboť </w:t>
      </w:r>
      <w:r w:rsidR="00C84A13">
        <w:t xml:space="preserve">pořízení či aktualizace studie systému sídelní zeleně (SSSZ) s následnou realizací opatření </w:t>
      </w:r>
      <w:r>
        <w:t>nepatří mezi podporovaná opatření v CLLD.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B58BF" w15:done="0"/>
  <w15:commentEx w15:paraId="15526777" w15:done="0"/>
  <w15:commentEx w15:paraId="7C7013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963BF" w14:textId="77777777" w:rsidR="00B347CC" w:rsidRDefault="00B347CC" w:rsidP="00FC1167">
      <w:r>
        <w:separator/>
      </w:r>
    </w:p>
  </w:endnote>
  <w:endnote w:type="continuationSeparator" w:id="0">
    <w:p w14:paraId="0DE61BED" w14:textId="77777777" w:rsidR="00B347CC" w:rsidRDefault="00B347CC" w:rsidP="00FC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F9061" w14:textId="77777777" w:rsidR="00B347CC" w:rsidRDefault="00B347CC" w:rsidP="00FC1167">
      <w:r>
        <w:separator/>
      </w:r>
    </w:p>
  </w:footnote>
  <w:footnote w:type="continuationSeparator" w:id="0">
    <w:p w14:paraId="267F8E33" w14:textId="77777777" w:rsidR="00B347CC" w:rsidRDefault="00B347CC" w:rsidP="00FC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D4516" w14:textId="77777777" w:rsidR="00FC1167" w:rsidRDefault="00FC1167">
    <w:pPr>
      <w:pStyle w:val="Zhlav"/>
    </w:pPr>
    <w:r>
      <w:rPr>
        <w:noProof/>
        <w:lang w:eastAsia="cs-CZ"/>
      </w:rPr>
      <w:drawing>
        <wp:inline distT="0" distB="0" distL="0" distR="0" wp14:anchorId="58D76C9D" wp14:editId="5B6E9CF3">
          <wp:extent cx="268605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C1167">
      <w:rPr>
        <w:b/>
        <w:color w:val="FF0000"/>
      </w:rPr>
      <w:t>zde doplnit logo 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B7A87"/>
    <w:multiLevelType w:val="hybridMultilevel"/>
    <w:tmpl w:val="2FE0F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02573"/>
    <w:multiLevelType w:val="hybridMultilevel"/>
    <w:tmpl w:val="378C5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5979"/>
    <w:multiLevelType w:val="hybridMultilevel"/>
    <w:tmpl w:val="B8064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ňa Smetanková">
    <w15:presenceInfo w15:providerId="AD" w15:userId="S-1-5-21-230484364-3621833246-3269360027-25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67"/>
    <w:rsid w:val="00095F0D"/>
    <w:rsid w:val="0021333A"/>
    <w:rsid w:val="00314DFE"/>
    <w:rsid w:val="00370E51"/>
    <w:rsid w:val="003E4631"/>
    <w:rsid w:val="005712F7"/>
    <w:rsid w:val="00742A65"/>
    <w:rsid w:val="00782125"/>
    <w:rsid w:val="00972276"/>
    <w:rsid w:val="009A2932"/>
    <w:rsid w:val="00AE4F53"/>
    <w:rsid w:val="00B347CC"/>
    <w:rsid w:val="00B50198"/>
    <w:rsid w:val="00C128DF"/>
    <w:rsid w:val="00C80D2A"/>
    <w:rsid w:val="00C84A13"/>
    <w:rsid w:val="00E11CBC"/>
    <w:rsid w:val="00FC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82A4"/>
  <w15:chartTrackingRefBased/>
  <w15:docId w15:val="{6F058779-583D-4014-B02D-F2126765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11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1167"/>
  </w:style>
  <w:style w:type="paragraph" w:styleId="Zpat">
    <w:name w:val="footer"/>
    <w:basedOn w:val="Normln"/>
    <w:link w:val="ZpatChar"/>
    <w:uiPriority w:val="99"/>
    <w:unhideWhenUsed/>
    <w:rsid w:val="00FC11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1167"/>
  </w:style>
  <w:style w:type="paragraph" w:styleId="Odstavecseseznamem">
    <w:name w:val="List Paragraph"/>
    <w:basedOn w:val="Normln"/>
    <w:uiPriority w:val="34"/>
    <w:qFormat/>
    <w:rsid w:val="00FC1167"/>
    <w:pPr>
      <w:ind w:left="720"/>
      <w:contextualSpacing/>
    </w:pPr>
  </w:style>
  <w:style w:type="table" w:styleId="Mkatabulky">
    <w:name w:val="Table Grid"/>
    <w:basedOn w:val="Normlntabulka"/>
    <w:uiPriority w:val="39"/>
    <w:rsid w:val="00FC1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80D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D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D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D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D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D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D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Smetanková</dc:creator>
  <cp:keywords/>
  <dc:description/>
  <cp:lastModifiedBy>Soňa Smetanková</cp:lastModifiedBy>
  <cp:revision>4</cp:revision>
  <dcterms:created xsi:type="dcterms:W3CDTF">2018-10-10T09:41:00Z</dcterms:created>
  <dcterms:modified xsi:type="dcterms:W3CDTF">2018-10-10T09:53:00Z</dcterms:modified>
</cp:coreProperties>
</file>