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FDD5A3" w14:textId="77777777" w:rsidR="002B1886" w:rsidRDefault="002B1886"/>
    <w:p w14:paraId="32F9B791" w14:textId="77777777" w:rsidR="005712F7" w:rsidRDefault="002B1886" w:rsidP="002B1886">
      <w:pPr>
        <w:jc w:val="center"/>
        <w:rPr>
          <w:b/>
          <w:sz w:val="32"/>
        </w:rPr>
      </w:pPr>
      <w:commentRangeStart w:id="0"/>
      <w:r w:rsidRPr="002B1886">
        <w:rPr>
          <w:b/>
          <w:sz w:val="32"/>
        </w:rPr>
        <w:t>VÝZVA MÍSTNÍ AKČNÍ SKUPINY K PŘEDKLÁDÁNÍ ŽÁDOSTÍ O PODPORU</w:t>
      </w:r>
      <w:commentRangeEnd w:id="0"/>
      <w:r w:rsidR="00C0459D">
        <w:rPr>
          <w:rStyle w:val="Odkaznakoment"/>
        </w:rPr>
        <w:commentReference w:id="0"/>
      </w:r>
    </w:p>
    <w:p w14:paraId="3103F7FD" w14:textId="77777777" w:rsidR="002B1886" w:rsidRDefault="002B1886" w:rsidP="002B1886"/>
    <w:p w14:paraId="04BDEB78" w14:textId="77777777" w:rsidR="00962BCD" w:rsidRDefault="00962BCD" w:rsidP="002B1886"/>
    <w:p w14:paraId="004D753D" w14:textId="77777777" w:rsidR="002B1886" w:rsidRDefault="002B1886" w:rsidP="00962BCD">
      <w:pPr>
        <w:jc w:val="both"/>
        <w:rPr>
          <w:szCs w:val="24"/>
        </w:rPr>
      </w:pPr>
      <w:r>
        <w:rPr>
          <w:szCs w:val="24"/>
        </w:rPr>
        <w:t xml:space="preserve">Místní akční skupina </w:t>
      </w:r>
      <w:commentRangeStart w:id="1"/>
      <w:r w:rsidRPr="002B1886">
        <w:rPr>
          <w:b/>
          <w:i/>
          <w:color w:val="FF0000"/>
          <w:szCs w:val="24"/>
        </w:rPr>
        <w:t>doplnit název</w:t>
      </w:r>
      <w:commentRangeEnd w:id="1"/>
      <w:r w:rsidR="00C0459D">
        <w:rPr>
          <w:rStyle w:val="Odkaznakoment"/>
        </w:rPr>
        <w:commentReference w:id="1"/>
      </w:r>
      <w:r>
        <w:rPr>
          <w:szCs w:val="24"/>
        </w:rPr>
        <w:t xml:space="preserve">, IČO: </w:t>
      </w:r>
      <w:r w:rsidRPr="002B1886">
        <w:rPr>
          <w:b/>
          <w:i/>
          <w:color w:val="FF0000"/>
          <w:szCs w:val="24"/>
        </w:rPr>
        <w:t>doplnit IČO</w:t>
      </w:r>
      <w:r>
        <w:rPr>
          <w:szCs w:val="24"/>
        </w:rPr>
        <w:t xml:space="preserve">, vyhlašuje výzvu MAS k předkládání žádostí o podporu v rámci Operačního programu Životního prostředí 2014 – 2020. </w:t>
      </w:r>
    </w:p>
    <w:p w14:paraId="36974DD9" w14:textId="77777777" w:rsidR="002B1886" w:rsidRDefault="002B1886" w:rsidP="002B1886">
      <w:pPr>
        <w:rPr>
          <w:szCs w:val="24"/>
        </w:rPr>
      </w:pPr>
    </w:p>
    <w:p w14:paraId="7C813AE9" w14:textId="77777777" w:rsidR="00962BCD" w:rsidRDefault="00962BCD" w:rsidP="002B1886">
      <w:pPr>
        <w:rPr>
          <w:szCs w:val="24"/>
        </w:rPr>
      </w:pPr>
    </w:p>
    <w:p w14:paraId="65924982" w14:textId="77777777" w:rsidR="002B1886" w:rsidRDefault="002B1886" w:rsidP="002B1886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C90202">
        <w:rPr>
          <w:b/>
          <w:u w:val="single"/>
        </w:rPr>
        <w:t>Identifikace výzvy ŘO</w:t>
      </w:r>
    </w:p>
    <w:p w14:paraId="381AF9FC" w14:textId="77777777" w:rsidR="00C90202" w:rsidRDefault="00C90202" w:rsidP="00C90202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90202" w14:paraId="6E113C62" w14:textId="77777777" w:rsidTr="00C90202">
        <w:tc>
          <w:tcPr>
            <w:tcW w:w="4531" w:type="dxa"/>
          </w:tcPr>
          <w:p w14:paraId="7DF518C0" w14:textId="77777777" w:rsidR="00C90202" w:rsidRPr="00C90202" w:rsidRDefault="00C90202" w:rsidP="00C90202">
            <w:pPr>
              <w:rPr>
                <w:b/>
              </w:rPr>
            </w:pPr>
            <w:r w:rsidRPr="00C90202">
              <w:rPr>
                <w:b/>
              </w:rPr>
              <w:t>Číslo výzvy ŘO</w:t>
            </w:r>
          </w:p>
        </w:tc>
        <w:tc>
          <w:tcPr>
            <w:tcW w:w="4531" w:type="dxa"/>
          </w:tcPr>
          <w:p w14:paraId="3EC386A5" w14:textId="4E6F72F9" w:rsidR="00C90202" w:rsidRPr="00C90202" w:rsidRDefault="00A13FF8" w:rsidP="00DD5674">
            <w:pPr>
              <w:jc w:val="both"/>
              <w:rPr>
                <w:i/>
              </w:rPr>
            </w:pPr>
            <w:r w:rsidRPr="000A7957">
              <w:t>05_18_128</w:t>
            </w:r>
          </w:p>
        </w:tc>
      </w:tr>
      <w:tr w:rsidR="00C90202" w14:paraId="224EF5A7" w14:textId="77777777" w:rsidTr="00C90202">
        <w:tc>
          <w:tcPr>
            <w:tcW w:w="4531" w:type="dxa"/>
          </w:tcPr>
          <w:p w14:paraId="264670A4" w14:textId="77777777" w:rsidR="00C90202" w:rsidRPr="00C90202" w:rsidRDefault="00C90202" w:rsidP="00C90202">
            <w:pPr>
              <w:rPr>
                <w:b/>
              </w:rPr>
            </w:pPr>
            <w:r w:rsidRPr="00C90202">
              <w:rPr>
                <w:b/>
              </w:rPr>
              <w:t>Název programu</w:t>
            </w:r>
          </w:p>
        </w:tc>
        <w:tc>
          <w:tcPr>
            <w:tcW w:w="4531" w:type="dxa"/>
          </w:tcPr>
          <w:p w14:paraId="04FF0096" w14:textId="277549C2" w:rsidR="00962BCD" w:rsidRDefault="00C90202" w:rsidP="00DD5674">
            <w:pPr>
              <w:jc w:val="both"/>
            </w:pPr>
            <w:r>
              <w:t>Operační program Životní</w:t>
            </w:r>
            <w:del w:id="2" w:author="Soňa Smetanková" w:date="2018-10-19T10:21:00Z">
              <w:r w:rsidDel="008D0919">
                <w:delText>ho</w:delText>
              </w:r>
            </w:del>
            <w:bookmarkStart w:id="3" w:name="_GoBack"/>
            <w:bookmarkEnd w:id="3"/>
            <w:r>
              <w:t xml:space="preserve"> prostředí </w:t>
            </w:r>
          </w:p>
          <w:p w14:paraId="775C12ED" w14:textId="51542D74" w:rsidR="00C90202" w:rsidRDefault="00962BCD" w:rsidP="00DD5674">
            <w:pPr>
              <w:jc w:val="both"/>
            </w:pPr>
            <w:r>
              <w:t>2014 – 2020</w:t>
            </w:r>
          </w:p>
        </w:tc>
      </w:tr>
      <w:tr w:rsidR="00C90202" w14:paraId="49D56C2D" w14:textId="77777777" w:rsidTr="00C90202">
        <w:tc>
          <w:tcPr>
            <w:tcW w:w="4531" w:type="dxa"/>
          </w:tcPr>
          <w:p w14:paraId="4A32BC58" w14:textId="77777777" w:rsidR="00C90202" w:rsidRPr="00C90202" w:rsidRDefault="00C90202" w:rsidP="00C90202">
            <w:pPr>
              <w:rPr>
                <w:b/>
              </w:rPr>
            </w:pPr>
            <w:r w:rsidRPr="00C90202">
              <w:rPr>
                <w:b/>
              </w:rPr>
              <w:t>Prioritní osa</w:t>
            </w:r>
          </w:p>
        </w:tc>
        <w:tc>
          <w:tcPr>
            <w:tcW w:w="4531" w:type="dxa"/>
          </w:tcPr>
          <w:p w14:paraId="17704A0C" w14:textId="77777777" w:rsidR="00C90202" w:rsidRDefault="00C90202" w:rsidP="00DD5674">
            <w:pPr>
              <w:jc w:val="both"/>
            </w:pPr>
            <w:r>
              <w:t xml:space="preserve">4 Ochrana a péče o přírodu a krajinu </w:t>
            </w:r>
          </w:p>
        </w:tc>
      </w:tr>
      <w:tr w:rsidR="00C90202" w14:paraId="6E4C90C2" w14:textId="77777777" w:rsidTr="00C90202">
        <w:tc>
          <w:tcPr>
            <w:tcW w:w="4531" w:type="dxa"/>
          </w:tcPr>
          <w:p w14:paraId="1BA3CE92" w14:textId="77777777" w:rsidR="00C90202" w:rsidRPr="00C90202" w:rsidRDefault="00C90202" w:rsidP="00C90202">
            <w:pPr>
              <w:rPr>
                <w:b/>
              </w:rPr>
            </w:pPr>
            <w:r w:rsidRPr="00C90202">
              <w:rPr>
                <w:b/>
              </w:rPr>
              <w:t>Specifický cíl</w:t>
            </w:r>
          </w:p>
        </w:tc>
        <w:tc>
          <w:tcPr>
            <w:tcW w:w="4531" w:type="dxa"/>
          </w:tcPr>
          <w:p w14:paraId="763870CE" w14:textId="23B479B5" w:rsidR="00C90202" w:rsidRDefault="00856723" w:rsidP="00DD5674">
            <w:pPr>
              <w:jc w:val="both"/>
            </w:pPr>
            <w:r>
              <w:t>4.4</w:t>
            </w:r>
            <w:r w:rsidR="00C90202">
              <w:t xml:space="preserve"> </w:t>
            </w:r>
            <w:r w:rsidRPr="00856723">
              <w:t>Zlepšit kvalitu prostředí v sídlech</w:t>
            </w:r>
          </w:p>
        </w:tc>
      </w:tr>
    </w:tbl>
    <w:p w14:paraId="0A5A617C" w14:textId="77777777" w:rsidR="002B1886" w:rsidRDefault="002B1886" w:rsidP="002B1886"/>
    <w:p w14:paraId="00ECEC35" w14:textId="77777777" w:rsidR="00962BCD" w:rsidRDefault="00962BCD" w:rsidP="002B1886"/>
    <w:p w14:paraId="485A8107" w14:textId="77777777" w:rsidR="002B1886" w:rsidRPr="00DD5674" w:rsidRDefault="00C90202" w:rsidP="002B1886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DD5674">
        <w:rPr>
          <w:b/>
          <w:u w:val="single"/>
        </w:rPr>
        <w:t>Identifikace výzvy MAS</w:t>
      </w:r>
    </w:p>
    <w:p w14:paraId="5314BF1C" w14:textId="77777777" w:rsidR="00C90202" w:rsidRDefault="00C90202" w:rsidP="00C90202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90202" w14:paraId="1401C0F6" w14:textId="77777777" w:rsidTr="00C90202">
        <w:tc>
          <w:tcPr>
            <w:tcW w:w="4531" w:type="dxa"/>
          </w:tcPr>
          <w:p w14:paraId="5DF47FA5" w14:textId="77777777" w:rsidR="00C90202" w:rsidRPr="00C90202" w:rsidRDefault="00C90202" w:rsidP="00C90202">
            <w:pPr>
              <w:rPr>
                <w:b/>
              </w:rPr>
            </w:pPr>
            <w:r w:rsidRPr="00C90202">
              <w:rPr>
                <w:b/>
              </w:rPr>
              <w:t>Číslo výzvy MAS</w:t>
            </w:r>
          </w:p>
        </w:tc>
        <w:tc>
          <w:tcPr>
            <w:tcW w:w="4531" w:type="dxa"/>
          </w:tcPr>
          <w:p w14:paraId="07D1BB0E" w14:textId="77777777" w:rsidR="00C90202" w:rsidRPr="00DD5674" w:rsidRDefault="00C90202" w:rsidP="00DD5674">
            <w:pPr>
              <w:jc w:val="both"/>
              <w:rPr>
                <w:i/>
                <w:color w:val="FF0000"/>
              </w:rPr>
            </w:pPr>
            <w:r w:rsidRPr="00DD5674">
              <w:rPr>
                <w:i/>
                <w:color w:val="FF0000"/>
              </w:rPr>
              <w:t xml:space="preserve">Doplnit číslo výzvy, které se vygeneruje z MS2014+ po založení výzvy. </w:t>
            </w:r>
          </w:p>
        </w:tc>
      </w:tr>
      <w:tr w:rsidR="00C90202" w14:paraId="59E4F403" w14:textId="77777777" w:rsidTr="00C90202">
        <w:tc>
          <w:tcPr>
            <w:tcW w:w="4531" w:type="dxa"/>
          </w:tcPr>
          <w:p w14:paraId="22544BAD" w14:textId="4BA35940" w:rsidR="00C90202" w:rsidRPr="00C90202" w:rsidRDefault="00C90202" w:rsidP="00C90202">
            <w:pPr>
              <w:rPr>
                <w:b/>
              </w:rPr>
            </w:pPr>
            <w:r w:rsidRPr="00C90202">
              <w:rPr>
                <w:b/>
              </w:rPr>
              <w:t xml:space="preserve">Název </w:t>
            </w:r>
            <w:r w:rsidR="006338DC">
              <w:rPr>
                <w:b/>
              </w:rPr>
              <w:t xml:space="preserve">výzvy </w:t>
            </w:r>
            <w:r w:rsidRPr="00C90202">
              <w:rPr>
                <w:b/>
              </w:rPr>
              <w:t>MAS</w:t>
            </w:r>
          </w:p>
        </w:tc>
        <w:tc>
          <w:tcPr>
            <w:tcW w:w="4531" w:type="dxa"/>
          </w:tcPr>
          <w:p w14:paraId="16E7E911" w14:textId="6EBF12EA" w:rsidR="00C90202" w:rsidRPr="00DD5674" w:rsidRDefault="00C90202" w:rsidP="00856723">
            <w:pPr>
              <w:jc w:val="both"/>
              <w:rPr>
                <w:i/>
                <w:color w:val="FF0000"/>
              </w:rPr>
            </w:pPr>
            <w:r w:rsidRPr="00DD5674">
              <w:rPr>
                <w:i/>
                <w:color w:val="FF0000"/>
              </w:rPr>
              <w:t xml:space="preserve">Doplnit název, který doporučujeme ve formátu „Výzva MAS doplnit název – OPŽP – </w:t>
            </w:r>
            <w:r w:rsidR="004829BC">
              <w:rPr>
                <w:i/>
                <w:color w:val="FF0000"/>
              </w:rPr>
              <w:t xml:space="preserve">Realizace </w:t>
            </w:r>
            <w:r w:rsidR="00856723">
              <w:rPr>
                <w:i/>
                <w:color w:val="FF0000"/>
              </w:rPr>
              <w:t>sídelní zeleně</w:t>
            </w:r>
            <w:r w:rsidRPr="00DD5674">
              <w:rPr>
                <w:i/>
                <w:color w:val="FF0000"/>
              </w:rPr>
              <w:t xml:space="preserve">“. </w:t>
            </w:r>
          </w:p>
        </w:tc>
      </w:tr>
    </w:tbl>
    <w:p w14:paraId="3F71F1D4" w14:textId="77777777" w:rsidR="00C90202" w:rsidRDefault="00C90202" w:rsidP="00C90202"/>
    <w:p w14:paraId="1C2E4CBA" w14:textId="77777777" w:rsidR="00962BCD" w:rsidRDefault="00962BCD" w:rsidP="00C90202"/>
    <w:p w14:paraId="11572A96" w14:textId="77777777" w:rsidR="00C90202" w:rsidRPr="00DD5674" w:rsidRDefault="00DD5674" w:rsidP="002B1886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DD5674">
        <w:rPr>
          <w:b/>
          <w:u w:val="single"/>
        </w:rPr>
        <w:t xml:space="preserve">Časové nastavení </w:t>
      </w:r>
    </w:p>
    <w:p w14:paraId="5809646E" w14:textId="77777777" w:rsidR="00DD5674" w:rsidRDefault="00DD5674" w:rsidP="00DD567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D5674" w14:paraId="5B55EC4B" w14:textId="77777777" w:rsidTr="00DD5674">
        <w:tc>
          <w:tcPr>
            <w:tcW w:w="4531" w:type="dxa"/>
          </w:tcPr>
          <w:p w14:paraId="7B5EA2AE" w14:textId="77777777" w:rsidR="00DD5674" w:rsidRDefault="00DD5674" w:rsidP="00DD5674">
            <w:r>
              <w:t>Datum vyhlášení výzvy MAS</w:t>
            </w:r>
          </w:p>
        </w:tc>
        <w:tc>
          <w:tcPr>
            <w:tcW w:w="4531" w:type="dxa"/>
          </w:tcPr>
          <w:p w14:paraId="7893DB6D" w14:textId="3073E47F" w:rsidR="00DD5674" w:rsidRPr="00DD5674" w:rsidRDefault="00DD5674" w:rsidP="0030709D">
            <w:pPr>
              <w:jc w:val="both"/>
              <w:rPr>
                <w:i/>
                <w:color w:val="FF0000"/>
              </w:rPr>
            </w:pPr>
            <w:r w:rsidRPr="00DD5674">
              <w:rPr>
                <w:i/>
                <w:color w:val="FF0000"/>
              </w:rPr>
              <w:t xml:space="preserve">Doplnit </w:t>
            </w:r>
            <w:r w:rsidR="0030709D">
              <w:rPr>
                <w:i/>
                <w:color w:val="FF0000"/>
              </w:rPr>
              <w:t>den, měsíc a rok</w:t>
            </w:r>
            <w:r w:rsidRPr="00DD5674">
              <w:rPr>
                <w:i/>
                <w:color w:val="FF0000"/>
              </w:rPr>
              <w:t xml:space="preserve"> vyhlášení výzvy v MS2014+ a zveřejnění na webu MAS. </w:t>
            </w:r>
          </w:p>
        </w:tc>
      </w:tr>
      <w:tr w:rsidR="00DD5674" w14:paraId="22A799C6" w14:textId="77777777" w:rsidTr="00DD5674">
        <w:tc>
          <w:tcPr>
            <w:tcW w:w="4531" w:type="dxa"/>
          </w:tcPr>
          <w:p w14:paraId="0A56D14A" w14:textId="77777777" w:rsidR="00DD5674" w:rsidRDefault="00DD5674" w:rsidP="00DD5674">
            <w:r>
              <w:t>Datum zpřístupnění žádosti o podporu</w:t>
            </w:r>
          </w:p>
        </w:tc>
        <w:tc>
          <w:tcPr>
            <w:tcW w:w="4531" w:type="dxa"/>
          </w:tcPr>
          <w:p w14:paraId="3FA7C7C5" w14:textId="5E19A340" w:rsidR="00DD5674" w:rsidRPr="00DD5674" w:rsidRDefault="00DD5674" w:rsidP="00447704">
            <w:pPr>
              <w:jc w:val="both"/>
              <w:rPr>
                <w:i/>
                <w:color w:val="FF0000"/>
              </w:rPr>
            </w:pPr>
            <w:r w:rsidRPr="00DD5674">
              <w:rPr>
                <w:i/>
                <w:color w:val="FF0000"/>
              </w:rPr>
              <w:t xml:space="preserve">Doplnit den, měsíc, rok a čas zpřístupnění žádosti o podporu. Doporučujeme uvádět stejné datum, jako datum vyhlášení výzvy MAS. Vzhledem k nutnosti otevřít výzvu ručně doporučujeme stanovit </w:t>
            </w:r>
            <w:r w:rsidR="00447704">
              <w:rPr>
                <w:i/>
                <w:color w:val="FF0000"/>
              </w:rPr>
              <w:t>čas</w:t>
            </w:r>
            <w:r w:rsidR="00447704" w:rsidRPr="00DD5674">
              <w:rPr>
                <w:i/>
                <w:color w:val="FF0000"/>
              </w:rPr>
              <w:t xml:space="preserve"> </w:t>
            </w:r>
            <w:r w:rsidRPr="00DD5674">
              <w:rPr>
                <w:i/>
                <w:color w:val="FF0000"/>
              </w:rPr>
              <w:t xml:space="preserve">otevření na 9:00. </w:t>
            </w:r>
          </w:p>
        </w:tc>
      </w:tr>
      <w:tr w:rsidR="00DD5674" w14:paraId="781F429D" w14:textId="77777777" w:rsidTr="00DD5674">
        <w:tc>
          <w:tcPr>
            <w:tcW w:w="4531" w:type="dxa"/>
          </w:tcPr>
          <w:p w14:paraId="12C3062B" w14:textId="77777777" w:rsidR="00DD5674" w:rsidRDefault="00DD5674" w:rsidP="00DD5674">
            <w:r>
              <w:t>Datum zahájení příjmu žádostí o podporu</w:t>
            </w:r>
          </w:p>
        </w:tc>
        <w:tc>
          <w:tcPr>
            <w:tcW w:w="4531" w:type="dxa"/>
          </w:tcPr>
          <w:p w14:paraId="5ED04CCD" w14:textId="77777777" w:rsidR="00DD5674" w:rsidRPr="00DD5674" w:rsidRDefault="00DD5674" w:rsidP="00DD5674">
            <w:pPr>
              <w:jc w:val="both"/>
              <w:rPr>
                <w:i/>
                <w:color w:val="FF0000"/>
              </w:rPr>
            </w:pPr>
            <w:r w:rsidRPr="00DD5674">
              <w:rPr>
                <w:i/>
                <w:color w:val="FF0000"/>
              </w:rPr>
              <w:t xml:space="preserve">Doplnit den, měsíc, rok a čas zahájení příjmu žádostí o podporu. Doporučujeme uvádět stejné datum, jako datum vyhlášení výzvy MAS. Vzhledem k nutnosti otevřít výzvu ručně doporučujeme stanovit čas otevření na 9:00. </w:t>
            </w:r>
          </w:p>
        </w:tc>
      </w:tr>
      <w:tr w:rsidR="00DD5674" w14:paraId="74B369FB" w14:textId="77777777" w:rsidTr="00DD5674">
        <w:tc>
          <w:tcPr>
            <w:tcW w:w="4531" w:type="dxa"/>
          </w:tcPr>
          <w:p w14:paraId="624B81AF" w14:textId="77777777" w:rsidR="00DD5674" w:rsidRDefault="00DD5674" w:rsidP="00DD5674">
            <w:r>
              <w:t>Datum ukončení příjmu žádostí o podporu</w:t>
            </w:r>
          </w:p>
        </w:tc>
        <w:tc>
          <w:tcPr>
            <w:tcW w:w="4531" w:type="dxa"/>
          </w:tcPr>
          <w:p w14:paraId="05BB1223" w14:textId="41FEE0F7" w:rsidR="00DD5674" w:rsidRPr="00DD5674" w:rsidRDefault="00DD5674" w:rsidP="00DD5674">
            <w:pPr>
              <w:jc w:val="both"/>
              <w:rPr>
                <w:i/>
                <w:color w:val="FF0000"/>
              </w:rPr>
            </w:pPr>
            <w:r w:rsidRPr="00DD5674">
              <w:rPr>
                <w:i/>
                <w:color w:val="FF0000"/>
              </w:rPr>
              <w:t xml:space="preserve">Doplnit den, měsíc, rok a čas ukončení přijmu žádostí. Příjem žádostí doporučujeme ukončit, nejdříve 2 měsíce od zahájení přijmu </w:t>
            </w:r>
            <w:r w:rsidRPr="00DD5674">
              <w:rPr>
                <w:i/>
                <w:color w:val="FF0000"/>
              </w:rPr>
              <w:lastRenderedPageBreak/>
              <w:t>žádostí. Vzhledem k nočním opravným instalacím systému dodavatelem doporučujeme stanovit čas ukončení příjmu žádostí na 20:00.</w:t>
            </w:r>
            <w:r w:rsidR="00447704">
              <w:rPr>
                <w:i/>
                <w:color w:val="FF0000"/>
              </w:rPr>
              <w:t xml:space="preserve"> Zároveň doporučujeme nestanovovat datum ukončení příjmu žádostí na pátek či den před státním svátkem apod.</w:t>
            </w:r>
          </w:p>
        </w:tc>
      </w:tr>
      <w:tr w:rsidR="00DD5674" w14:paraId="5DAAAF27" w14:textId="77777777" w:rsidTr="00DD5674">
        <w:tc>
          <w:tcPr>
            <w:tcW w:w="4531" w:type="dxa"/>
          </w:tcPr>
          <w:p w14:paraId="21F5B4E7" w14:textId="77777777" w:rsidR="00DD5674" w:rsidRDefault="00DD5674" w:rsidP="00DD5674">
            <w:r>
              <w:lastRenderedPageBreak/>
              <w:t>Nejzazší datum pro ukončení fyzické realizace projektu</w:t>
            </w:r>
          </w:p>
        </w:tc>
        <w:tc>
          <w:tcPr>
            <w:tcW w:w="4531" w:type="dxa"/>
          </w:tcPr>
          <w:p w14:paraId="6A29B8FD" w14:textId="0838F817" w:rsidR="00DD5674" w:rsidRPr="00DD5674" w:rsidRDefault="00DD5674" w:rsidP="00DD5674">
            <w:pPr>
              <w:jc w:val="both"/>
              <w:rPr>
                <w:i/>
                <w:color w:val="FF0000"/>
              </w:rPr>
            </w:pPr>
            <w:r w:rsidRPr="00DD5674">
              <w:rPr>
                <w:i/>
                <w:color w:val="FF0000"/>
              </w:rPr>
              <w:t>Doplnit den, měsíc a rok. V OPŽP je nejzazší realizace umožněna do 31. 12. 2023 (včetně uzavření financování projektu). Datum však musí korespondovat s údaji uvedenými v SCLLD.</w:t>
            </w:r>
          </w:p>
        </w:tc>
      </w:tr>
    </w:tbl>
    <w:p w14:paraId="780E64EC" w14:textId="77777777" w:rsidR="00DD5674" w:rsidRDefault="00DD5674" w:rsidP="00DD5674"/>
    <w:p w14:paraId="37423A23" w14:textId="77777777" w:rsidR="00962BCD" w:rsidRDefault="00962BCD" w:rsidP="00DD5674"/>
    <w:p w14:paraId="5B42B84E" w14:textId="77777777" w:rsidR="00DD5674" w:rsidRDefault="00DD5674" w:rsidP="00D234EC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D234EC">
        <w:rPr>
          <w:b/>
          <w:u w:val="single"/>
        </w:rPr>
        <w:t>Informace o formě podpory</w:t>
      </w:r>
    </w:p>
    <w:p w14:paraId="25609AFA" w14:textId="77777777" w:rsidR="00962BCD" w:rsidRDefault="00962BCD" w:rsidP="00962BCD"/>
    <w:p w14:paraId="4A019B04" w14:textId="77777777" w:rsidR="00DD5674" w:rsidRDefault="00D234EC" w:rsidP="00D234EC">
      <w:pPr>
        <w:pStyle w:val="Odstavecseseznamem"/>
        <w:numPr>
          <w:ilvl w:val="1"/>
          <w:numId w:val="1"/>
        </w:numPr>
        <w:ind w:left="426"/>
        <w:rPr>
          <w:b/>
          <w:u w:val="single"/>
        </w:rPr>
      </w:pPr>
      <w:r w:rsidRPr="00D234EC">
        <w:rPr>
          <w:b/>
          <w:u w:val="single"/>
        </w:rPr>
        <w:t>Alokace výzvy</w:t>
      </w:r>
    </w:p>
    <w:p w14:paraId="3AA4D686" w14:textId="77777777" w:rsidR="000A2E96" w:rsidRDefault="000A2E96" w:rsidP="000A2E96"/>
    <w:p w14:paraId="60C6A600" w14:textId="77777777" w:rsidR="000A2E96" w:rsidRPr="00021CFC" w:rsidRDefault="00021CFC" w:rsidP="00021CFC">
      <w:pPr>
        <w:jc w:val="both"/>
      </w:pPr>
      <w:r>
        <w:rPr>
          <w:b/>
        </w:rPr>
        <w:t xml:space="preserve">Alokace </w:t>
      </w:r>
      <w:r>
        <w:t xml:space="preserve">(maximální celková dotace z prostředků EU) na schválené projekty </w:t>
      </w:r>
      <w:r w:rsidRPr="00021CFC">
        <w:rPr>
          <w:b/>
        </w:rPr>
        <w:t>je vyhlášena</w:t>
      </w:r>
      <w:r>
        <w:t xml:space="preserve"> </w:t>
      </w:r>
      <w:r w:rsidRPr="00021CFC">
        <w:rPr>
          <w:b/>
        </w:rPr>
        <w:t>ve výši</w:t>
      </w:r>
      <w:r>
        <w:t xml:space="preserve"> </w:t>
      </w:r>
      <w:r w:rsidRPr="00021CFC">
        <w:rPr>
          <w:i/>
          <w:color w:val="FF0000"/>
        </w:rPr>
        <w:t>doplnit částku, tj. příspěvek EU, nepřesahující výši schválenou v rámci SCLLD</w:t>
      </w:r>
      <w:r>
        <w:t xml:space="preserve"> Kč.  </w:t>
      </w:r>
    </w:p>
    <w:p w14:paraId="3FDB273D" w14:textId="77777777" w:rsidR="000A2E96" w:rsidRDefault="000A2E96" w:rsidP="000A2E96"/>
    <w:p w14:paraId="02BD2966" w14:textId="77777777" w:rsidR="00962BCD" w:rsidRDefault="00962BCD" w:rsidP="000A2E96"/>
    <w:p w14:paraId="557D35D0" w14:textId="77777777" w:rsidR="00D234EC" w:rsidRDefault="00D234EC" w:rsidP="00D234EC">
      <w:pPr>
        <w:pStyle w:val="Odstavecseseznamem"/>
        <w:numPr>
          <w:ilvl w:val="1"/>
          <w:numId w:val="1"/>
        </w:numPr>
        <w:ind w:left="426"/>
        <w:rPr>
          <w:b/>
          <w:u w:val="single"/>
        </w:rPr>
      </w:pPr>
      <w:r>
        <w:rPr>
          <w:b/>
          <w:u w:val="single"/>
        </w:rPr>
        <w:t>Definice oprávněných žadatelů</w:t>
      </w:r>
    </w:p>
    <w:p w14:paraId="3F86408F" w14:textId="77777777" w:rsidR="007A427A" w:rsidRDefault="007A427A" w:rsidP="007A427A"/>
    <w:p w14:paraId="27239405" w14:textId="77777777" w:rsidR="00856723" w:rsidRDefault="00856723" w:rsidP="00856723">
      <w:pPr>
        <w:pStyle w:val="Odstavecseseznamem"/>
        <w:numPr>
          <w:ilvl w:val="0"/>
          <w:numId w:val="8"/>
        </w:numPr>
        <w:jc w:val="both"/>
      </w:pPr>
      <w:r>
        <w:t>kraje,</w:t>
      </w:r>
    </w:p>
    <w:p w14:paraId="1AF259C3" w14:textId="77777777" w:rsidR="00856723" w:rsidRDefault="00856723" w:rsidP="00856723">
      <w:pPr>
        <w:pStyle w:val="Odstavecseseznamem"/>
        <w:numPr>
          <w:ilvl w:val="0"/>
          <w:numId w:val="8"/>
        </w:numPr>
        <w:jc w:val="both"/>
      </w:pPr>
      <w:r>
        <w:t>obce,</w:t>
      </w:r>
    </w:p>
    <w:p w14:paraId="5E6A4E6D" w14:textId="77777777" w:rsidR="00856723" w:rsidRDefault="00856723" w:rsidP="00856723">
      <w:pPr>
        <w:pStyle w:val="Odstavecseseznamem"/>
        <w:numPr>
          <w:ilvl w:val="0"/>
          <w:numId w:val="8"/>
        </w:numPr>
        <w:jc w:val="both"/>
      </w:pPr>
      <w:r>
        <w:t>dobrovolné svazky obcí,</w:t>
      </w:r>
    </w:p>
    <w:p w14:paraId="2F4F9B78" w14:textId="77777777" w:rsidR="00856723" w:rsidRDefault="00856723" w:rsidP="00856723">
      <w:pPr>
        <w:pStyle w:val="Odstavecseseznamem"/>
        <w:numPr>
          <w:ilvl w:val="0"/>
          <w:numId w:val="8"/>
        </w:numPr>
        <w:jc w:val="both"/>
      </w:pPr>
      <w:r>
        <w:t>organizační složky státu (s výjimkou pozemkových úřadů a AOPK ČR),</w:t>
      </w:r>
    </w:p>
    <w:p w14:paraId="1C0C0557" w14:textId="77777777" w:rsidR="00856723" w:rsidRDefault="00856723" w:rsidP="00856723">
      <w:pPr>
        <w:pStyle w:val="Odstavecseseznamem"/>
        <w:numPr>
          <w:ilvl w:val="0"/>
          <w:numId w:val="8"/>
        </w:numPr>
        <w:jc w:val="both"/>
      </w:pPr>
      <w:r>
        <w:t>státní podniky,</w:t>
      </w:r>
    </w:p>
    <w:p w14:paraId="14359DAB" w14:textId="77777777" w:rsidR="00856723" w:rsidRDefault="00856723" w:rsidP="00856723">
      <w:pPr>
        <w:pStyle w:val="Odstavecseseznamem"/>
        <w:numPr>
          <w:ilvl w:val="0"/>
          <w:numId w:val="8"/>
        </w:numPr>
        <w:jc w:val="both"/>
      </w:pPr>
      <w:r>
        <w:t>veřejné výzkumné instituce a výzkumné organizace podle zákona č. 130/2002 Sb., o podpoře výzkumu, experimentálního vývoje a inovací z veřejných prostředků a o změně některých souvisejících zákonů (zákon o podpoře výzkumu a experimentálního vývoje a inovací), ve znění pozdějších předpisů, pokud jsou veřejnoprávními subjekty,</w:t>
      </w:r>
    </w:p>
    <w:p w14:paraId="67EE7266" w14:textId="77777777" w:rsidR="00856723" w:rsidRDefault="00856723" w:rsidP="00856723">
      <w:pPr>
        <w:pStyle w:val="Odstavecseseznamem"/>
        <w:numPr>
          <w:ilvl w:val="0"/>
          <w:numId w:val="8"/>
        </w:numPr>
        <w:jc w:val="both"/>
      </w:pPr>
      <w:r>
        <w:t>veřejnoprávní instituce,</w:t>
      </w:r>
    </w:p>
    <w:p w14:paraId="41A7A59F" w14:textId="77777777" w:rsidR="00856723" w:rsidRDefault="00856723" w:rsidP="00856723">
      <w:pPr>
        <w:pStyle w:val="Odstavecseseznamem"/>
        <w:numPr>
          <w:ilvl w:val="0"/>
          <w:numId w:val="8"/>
        </w:numPr>
        <w:jc w:val="both"/>
      </w:pPr>
      <w:r>
        <w:t>příspěvkové organizace,</w:t>
      </w:r>
    </w:p>
    <w:p w14:paraId="5789942F" w14:textId="77777777" w:rsidR="00856723" w:rsidRDefault="00856723" w:rsidP="00856723">
      <w:pPr>
        <w:pStyle w:val="Odstavecseseznamem"/>
        <w:numPr>
          <w:ilvl w:val="0"/>
          <w:numId w:val="8"/>
        </w:numPr>
        <w:jc w:val="both"/>
      </w:pPr>
      <w:r>
        <w:t>vysoké školy, školy a školská zařízení,</w:t>
      </w:r>
    </w:p>
    <w:p w14:paraId="5406BD98" w14:textId="2B4AF91C" w:rsidR="00856723" w:rsidRDefault="00856723" w:rsidP="00856723">
      <w:pPr>
        <w:pStyle w:val="Odstavecseseznamem"/>
        <w:numPr>
          <w:ilvl w:val="0"/>
          <w:numId w:val="8"/>
        </w:numPr>
        <w:jc w:val="both"/>
      </w:pPr>
      <w:r>
        <w:t>nestátní neziskové organizace (obecně prospěšné společnosti, nadace, nadační fondy, ústavy, spolky),</w:t>
      </w:r>
    </w:p>
    <w:p w14:paraId="21A446FD" w14:textId="6B9B106B" w:rsidR="00856723" w:rsidRDefault="00856723" w:rsidP="00856723">
      <w:pPr>
        <w:pStyle w:val="Odstavecseseznamem"/>
        <w:numPr>
          <w:ilvl w:val="0"/>
          <w:numId w:val="8"/>
        </w:numPr>
        <w:jc w:val="both"/>
      </w:pPr>
      <w:r>
        <w:t>církve a náboženské společnosti a jejich svazy,</w:t>
      </w:r>
    </w:p>
    <w:p w14:paraId="3644186D" w14:textId="77777777" w:rsidR="00856723" w:rsidRDefault="00856723" w:rsidP="00856723">
      <w:pPr>
        <w:pStyle w:val="Odstavecseseznamem"/>
        <w:numPr>
          <w:ilvl w:val="0"/>
          <w:numId w:val="8"/>
        </w:numPr>
        <w:jc w:val="both"/>
      </w:pPr>
      <w:r>
        <w:t>podnikatelské subjekty,</w:t>
      </w:r>
    </w:p>
    <w:p w14:paraId="6D69D022" w14:textId="77777777" w:rsidR="00856723" w:rsidRDefault="00856723" w:rsidP="00856723">
      <w:pPr>
        <w:pStyle w:val="Odstavecseseznamem"/>
        <w:numPr>
          <w:ilvl w:val="0"/>
          <w:numId w:val="8"/>
        </w:numPr>
        <w:jc w:val="both"/>
      </w:pPr>
      <w:r>
        <w:t>obchodní společnosti a družstva,</w:t>
      </w:r>
    </w:p>
    <w:p w14:paraId="0F628D95" w14:textId="77777777" w:rsidR="00856723" w:rsidRDefault="00856723" w:rsidP="00856723">
      <w:pPr>
        <w:pStyle w:val="Odstavecseseznamem"/>
        <w:numPr>
          <w:ilvl w:val="0"/>
          <w:numId w:val="8"/>
        </w:numPr>
        <w:jc w:val="both"/>
      </w:pPr>
      <w:r>
        <w:t>fyzické osoby podnikající.</w:t>
      </w:r>
    </w:p>
    <w:p w14:paraId="568E9393" w14:textId="77777777" w:rsidR="007A427A" w:rsidRDefault="007A427A" w:rsidP="007A427A"/>
    <w:p w14:paraId="3DE6074A" w14:textId="77777777" w:rsidR="00962BCD" w:rsidRDefault="00962BCD" w:rsidP="007A427A"/>
    <w:p w14:paraId="36C04612" w14:textId="77777777" w:rsidR="00D234EC" w:rsidRDefault="00D234EC" w:rsidP="00D234EC">
      <w:pPr>
        <w:pStyle w:val="Odstavecseseznamem"/>
        <w:numPr>
          <w:ilvl w:val="1"/>
          <w:numId w:val="1"/>
        </w:numPr>
        <w:ind w:left="426"/>
        <w:rPr>
          <w:b/>
          <w:u w:val="single"/>
        </w:rPr>
      </w:pPr>
      <w:r>
        <w:rPr>
          <w:b/>
          <w:u w:val="single"/>
        </w:rPr>
        <w:t>Míra spolufinancování – rozpad zdrojů financování</w:t>
      </w:r>
    </w:p>
    <w:p w14:paraId="094CE7F3" w14:textId="77777777" w:rsidR="00D234EC" w:rsidRDefault="00D234EC" w:rsidP="00D234EC"/>
    <w:p w14:paraId="76BD6C83" w14:textId="77777777" w:rsidR="008D7156" w:rsidRDefault="00856723" w:rsidP="00D234EC">
      <w:r>
        <w:t>Maximálně 6</w:t>
      </w:r>
      <w:r w:rsidR="004829BC">
        <w:t>0 % celkových způsobilých vý</w:t>
      </w:r>
      <w:r>
        <w:t>dajů. Míra spolufinancování je 4</w:t>
      </w:r>
      <w:r w:rsidR="004829BC">
        <w:t>0 %.</w:t>
      </w:r>
    </w:p>
    <w:p w14:paraId="4794D955" w14:textId="77777777" w:rsidR="00D234EC" w:rsidRDefault="00D234EC" w:rsidP="00D234EC">
      <w:pPr>
        <w:pStyle w:val="Odstavecseseznamem"/>
        <w:numPr>
          <w:ilvl w:val="1"/>
          <w:numId w:val="1"/>
        </w:numPr>
        <w:ind w:left="426"/>
        <w:rPr>
          <w:b/>
          <w:u w:val="single"/>
        </w:rPr>
      </w:pPr>
      <w:r>
        <w:rPr>
          <w:b/>
          <w:u w:val="single"/>
        </w:rPr>
        <w:lastRenderedPageBreak/>
        <w:t>Maximální a minimální výše celkových způsobilých výdajů na projekt</w:t>
      </w:r>
    </w:p>
    <w:p w14:paraId="34625EE8" w14:textId="77777777" w:rsidR="00D234EC" w:rsidRDefault="00D234EC" w:rsidP="00D234EC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234EC" w14:paraId="74EF8385" w14:textId="77777777" w:rsidTr="008615F3">
        <w:tc>
          <w:tcPr>
            <w:tcW w:w="4531" w:type="dxa"/>
          </w:tcPr>
          <w:p w14:paraId="3CDFB9A1" w14:textId="77777777" w:rsidR="00D234EC" w:rsidRPr="008615F3" w:rsidRDefault="00D234EC" w:rsidP="00D234EC">
            <w:pPr>
              <w:rPr>
                <w:b/>
              </w:rPr>
            </w:pPr>
            <w:r w:rsidRPr="008615F3">
              <w:rPr>
                <w:b/>
              </w:rPr>
              <w:t>Minimální výše celkových způsobilých realizačních výdajů projektu</w:t>
            </w:r>
          </w:p>
        </w:tc>
        <w:tc>
          <w:tcPr>
            <w:tcW w:w="4531" w:type="dxa"/>
            <w:vAlign w:val="center"/>
          </w:tcPr>
          <w:p w14:paraId="6DE13D09" w14:textId="77777777" w:rsidR="00D234EC" w:rsidRDefault="00D234EC" w:rsidP="008615F3">
            <w:pPr>
              <w:jc w:val="center"/>
            </w:pPr>
            <w:r>
              <w:t>100.000,- Kč</w:t>
            </w:r>
          </w:p>
        </w:tc>
      </w:tr>
      <w:tr w:rsidR="00D234EC" w14:paraId="0EF9FC91" w14:textId="77777777" w:rsidTr="008615F3">
        <w:tc>
          <w:tcPr>
            <w:tcW w:w="4531" w:type="dxa"/>
          </w:tcPr>
          <w:p w14:paraId="23956BE5" w14:textId="77777777" w:rsidR="00D234EC" w:rsidRPr="008615F3" w:rsidRDefault="00D234EC" w:rsidP="00D234EC">
            <w:pPr>
              <w:rPr>
                <w:b/>
              </w:rPr>
            </w:pPr>
            <w:r w:rsidRPr="008615F3">
              <w:rPr>
                <w:b/>
              </w:rPr>
              <w:t>Maximální výše celkových způsobilých realizačních výdajů projektu</w:t>
            </w:r>
          </w:p>
        </w:tc>
        <w:tc>
          <w:tcPr>
            <w:tcW w:w="4531" w:type="dxa"/>
            <w:vAlign w:val="center"/>
          </w:tcPr>
          <w:p w14:paraId="3658FD4B" w14:textId="77777777" w:rsidR="00D234EC" w:rsidRDefault="00D234EC" w:rsidP="008615F3">
            <w:pPr>
              <w:jc w:val="center"/>
            </w:pPr>
            <w:commentRangeStart w:id="4"/>
            <w:r w:rsidRPr="00D234EC">
              <w:rPr>
                <w:i/>
                <w:color w:val="FF0000"/>
              </w:rPr>
              <w:t>Doplnit částku, která nesmí překročit schválenou alokaci v SCLLD</w:t>
            </w:r>
            <w:r w:rsidRPr="00D234EC">
              <w:rPr>
                <w:color w:val="FF0000"/>
              </w:rPr>
              <w:t xml:space="preserve"> </w:t>
            </w:r>
            <w:commentRangeEnd w:id="4"/>
            <w:r w:rsidR="006A4FFB">
              <w:rPr>
                <w:rStyle w:val="Odkaznakoment"/>
              </w:rPr>
              <w:commentReference w:id="4"/>
            </w:r>
            <w:r>
              <w:t>Kč</w:t>
            </w:r>
          </w:p>
        </w:tc>
      </w:tr>
    </w:tbl>
    <w:p w14:paraId="275B03BF" w14:textId="77777777" w:rsidR="00D234EC" w:rsidRDefault="00D234EC" w:rsidP="00D234EC"/>
    <w:p w14:paraId="69AB6B49" w14:textId="77777777" w:rsidR="00D234EC" w:rsidRPr="00D234EC" w:rsidRDefault="00D234EC" w:rsidP="00D234EC"/>
    <w:p w14:paraId="703FB27F" w14:textId="77777777" w:rsidR="00D234EC" w:rsidRDefault="00D234EC" w:rsidP="00D234EC">
      <w:pPr>
        <w:pStyle w:val="Odstavecseseznamem"/>
        <w:numPr>
          <w:ilvl w:val="1"/>
          <w:numId w:val="1"/>
        </w:numPr>
        <w:ind w:left="426"/>
        <w:rPr>
          <w:b/>
          <w:u w:val="single"/>
        </w:rPr>
      </w:pPr>
      <w:r>
        <w:rPr>
          <w:b/>
          <w:u w:val="single"/>
        </w:rPr>
        <w:t>Informace o podmínkách veřejné podpory</w:t>
      </w:r>
    </w:p>
    <w:p w14:paraId="3CEDA323" w14:textId="77777777" w:rsidR="00DD5674" w:rsidRDefault="00DD5674" w:rsidP="00DD5674"/>
    <w:p w14:paraId="6E2F666F" w14:textId="245D6DA9" w:rsidR="006A4FFB" w:rsidRDefault="006A4FFB" w:rsidP="000A7957">
      <w:pPr>
        <w:jc w:val="both"/>
      </w:pPr>
      <w:r w:rsidRPr="006A4FFB">
        <w:t>Pro projekty PO 4 není veřejná podpora zpravidla relevantní, nelze ji však vyloučit. Informace o veřejné podpoře v PO 4 jsou uvedeny v platné verzi Pravidel pro žadatele a příj</w:t>
      </w:r>
      <w:r>
        <w:t>emce podpory v OPŽP 2014 – 2020</w:t>
      </w:r>
      <w:r w:rsidRPr="006A4FFB">
        <w:t xml:space="preserve"> v kapitole D.</w:t>
      </w:r>
    </w:p>
    <w:p w14:paraId="2F44BAD9" w14:textId="77777777" w:rsidR="006A4FFB" w:rsidRDefault="006A4FFB" w:rsidP="000A7957">
      <w:pPr>
        <w:jc w:val="both"/>
      </w:pPr>
    </w:p>
    <w:p w14:paraId="57899B07" w14:textId="156CD9B9" w:rsidR="006A4FFB" w:rsidRDefault="006A4FFB" w:rsidP="000A7957">
      <w:pPr>
        <w:jc w:val="both"/>
      </w:pPr>
      <w:r>
        <w:t>V rámci této výzvy budou subjekty podnikající v zemědělské prvovýrobě a akvakultuře, pokud projekt souvisí s jejich podnikatelskou činností, podpořeny výhradně prostřednictvím relevantní podpory malého rozsahu (de minimis)</w:t>
      </w:r>
      <w:r>
        <w:rPr>
          <w:rStyle w:val="Znakapoznpodarou"/>
        </w:rPr>
        <w:footnoteReference w:id="1"/>
      </w:r>
      <w:r>
        <w:t>.</w:t>
      </w:r>
    </w:p>
    <w:p w14:paraId="42FBC52A" w14:textId="77777777" w:rsidR="006A4FFB" w:rsidRDefault="006A4FFB" w:rsidP="000A7957">
      <w:pPr>
        <w:jc w:val="both"/>
      </w:pPr>
    </w:p>
    <w:p w14:paraId="550D3AA0" w14:textId="77777777" w:rsidR="006A4FFB" w:rsidRDefault="006A4FFB" w:rsidP="000A7957">
      <w:pPr>
        <w:jc w:val="both"/>
      </w:pPr>
      <w:r>
        <w:t xml:space="preserve">Oprávněnost čerpání podpory de minimis v požadované výši dokládá žadatel prostřednictvím prohlášení k podporám malého rozsahu, a to i za skupinu podniků, jejíž je součástí (kde je relevantní). Žadatel v takovém případě v IS KP14+ zaškrtne check box „Zahrnout subjekt do definice jednoho podniku“. </w:t>
      </w:r>
    </w:p>
    <w:p w14:paraId="1A219564" w14:textId="77777777" w:rsidR="006A4FFB" w:rsidRDefault="006A4FFB" w:rsidP="000A7957">
      <w:pPr>
        <w:jc w:val="both"/>
      </w:pPr>
    </w:p>
    <w:p w14:paraId="7AC0D11F" w14:textId="778EF938" w:rsidR="006A4FFB" w:rsidRDefault="006A4FFB" w:rsidP="000A7957">
      <w:pPr>
        <w:jc w:val="both"/>
      </w:pPr>
      <w:commentRangeStart w:id="5"/>
      <w:commentRangeStart w:id="6"/>
      <w:r>
        <w:t>Podniky mohou pro financování projektů spočívajících v ochraně kulturního a přírodního dědictví, které souvisí s ekonomickou činností těchto podniků, využít veřejnou podporu podle článku 53 Nařízení 651/2014 (GBER) za předpokladu, že jsou splněny všechny relevantní podmínky tohoto nařízení.</w:t>
      </w:r>
      <w:commentRangeEnd w:id="5"/>
      <w:r w:rsidR="00DB3440">
        <w:rPr>
          <w:rStyle w:val="Odkaznakoment"/>
        </w:rPr>
        <w:commentReference w:id="5"/>
      </w:r>
      <w:commentRangeEnd w:id="6"/>
      <w:r w:rsidR="004F0A77">
        <w:rPr>
          <w:rStyle w:val="Odkaznakoment"/>
        </w:rPr>
        <w:commentReference w:id="6"/>
      </w:r>
    </w:p>
    <w:p w14:paraId="3CB274AE" w14:textId="77777777" w:rsidR="00962BCD" w:rsidRDefault="00962BCD" w:rsidP="00DD5674"/>
    <w:p w14:paraId="039839D4" w14:textId="77777777" w:rsidR="00DD5674" w:rsidRDefault="008615F3" w:rsidP="002B1886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8615F3">
        <w:rPr>
          <w:b/>
          <w:u w:val="single"/>
        </w:rPr>
        <w:t>Věcné zaměření</w:t>
      </w:r>
    </w:p>
    <w:p w14:paraId="01EF31C4" w14:textId="77777777" w:rsidR="00586D5E" w:rsidRPr="008615F3" w:rsidRDefault="00586D5E" w:rsidP="00586D5E"/>
    <w:p w14:paraId="5054E513" w14:textId="77777777" w:rsidR="008615F3" w:rsidRPr="00586D5E" w:rsidRDefault="008615F3" w:rsidP="008615F3">
      <w:pPr>
        <w:pStyle w:val="Odstavecseseznamem"/>
        <w:numPr>
          <w:ilvl w:val="1"/>
          <w:numId w:val="1"/>
        </w:numPr>
        <w:ind w:left="426"/>
        <w:rPr>
          <w:b/>
          <w:u w:val="single"/>
        </w:rPr>
      </w:pPr>
      <w:r w:rsidRPr="00586D5E">
        <w:rPr>
          <w:b/>
          <w:u w:val="single"/>
        </w:rPr>
        <w:t>Výčet podporovaných aktivit</w:t>
      </w:r>
    </w:p>
    <w:p w14:paraId="63E4DE92" w14:textId="77777777" w:rsidR="00586D5E" w:rsidRDefault="00586D5E" w:rsidP="00586D5E"/>
    <w:p w14:paraId="4FDCAB3E" w14:textId="398F69E5" w:rsidR="008D7156" w:rsidRPr="008D7156" w:rsidDel="004F0A77" w:rsidRDefault="008D7156" w:rsidP="008D7156">
      <w:pPr>
        <w:pStyle w:val="Odstavecseseznamem"/>
        <w:numPr>
          <w:ilvl w:val="0"/>
          <w:numId w:val="9"/>
        </w:numPr>
        <w:jc w:val="both"/>
        <w:rPr>
          <w:del w:id="7" w:author="Soňa Smetanková" w:date="2018-10-10T11:35:00Z"/>
        </w:rPr>
      </w:pPr>
      <w:commentRangeStart w:id="8"/>
      <w:del w:id="9" w:author="Soňa Smetanková" w:date="2018-10-10T11:35:00Z">
        <w:r w:rsidRPr="008D7156" w:rsidDel="004F0A77">
          <w:delText>Po</w:delText>
        </w:r>
        <w:r w:rsidRPr="008D7156" w:rsidDel="004F0A77">
          <w:rPr>
            <w:rFonts w:hint="eastAsia"/>
          </w:rPr>
          <w:delText>ří</w:delText>
        </w:r>
        <w:r w:rsidRPr="008D7156" w:rsidDel="004F0A77">
          <w:delText>zen</w:delText>
        </w:r>
        <w:r w:rsidRPr="008D7156" w:rsidDel="004F0A77">
          <w:rPr>
            <w:rFonts w:hint="eastAsia"/>
          </w:rPr>
          <w:delText>í</w:delText>
        </w:r>
        <w:r w:rsidRPr="008D7156" w:rsidDel="004F0A77">
          <w:delText xml:space="preserve"> </w:delText>
        </w:r>
        <w:r w:rsidRPr="008D7156" w:rsidDel="004F0A77">
          <w:rPr>
            <w:rFonts w:hint="eastAsia"/>
          </w:rPr>
          <w:delText>č</w:delText>
        </w:r>
        <w:r w:rsidRPr="008D7156" w:rsidDel="004F0A77">
          <w:delText>i aktualizace studie syst</w:delText>
        </w:r>
        <w:r w:rsidRPr="008D7156" w:rsidDel="004F0A77">
          <w:rPr>
            <w:rFonts w:hint="eastAsia"/>
          </w:rPr>
          <w:delText>é</w:delText>
        </w:r>
        <w:r w:rsidRPr="008D7156" w:rsidDel="004F0A77">
          <w:delText>mu s</w:delText>
        </w:r>
        <w:r w:rsidRPr="008D7156" w:rsidDel="004F0A77">
          <w:rPr>
            <w:rFonts w:hint="eastAsia"/>
          </w:rPr>
          <w:delText>í</w:delText>
        </w:r>
        <w:r w:rsidRPr="008D7156" w:rsidDel="004F0A77">
          <w:delText>deln</w:delText>
        </w:r>
        <w:r w:rsidRPr="008D7156" w:rsidDel="004F0A77">
          <w:rPr>
            <w:rFonts w:hint="eastAsia"/>
          </w:rPr>
          <w:delText>í</w:delText>
        </w:r>
        <w:r w:rsidRPr="008D7156" w:rsidDel="004F0A77">
          <w:delText xml:space="preserve"> zelen</w:delText>
        </w:r>
        <w:r w:rsidRPr="008D7156" w:rsidDel="004F0A77">
          <w:rPr>
            <w:rFonts w:hint="eastAsia"/>
          </w:rPr>
          <w:delText>ě</w:delText>
        </w:r>
        <w:r w:rsidRPr="008D7156" w:rsidDel="004F0A77">
          <w:delText xml:space="preserve"> s n</w:delText>
        </w:r>
        <w:r w:rsidRPr="008D7156" w:rsidDel="004F0A77">
          <w:rPr>
            <w:rFonts w:hint="eastAsia"/>
          </w:rPr>
          <w:delText>á</w:delText>
        </w:r>
        <w:r w:rsidRPr="008D7156" w:rsidDel="004F0A77">
          <w:delText>slednou realizac</w:delText>
        </w:r>
        <w:r w:rsidRPr="008D7156" w:rsidDel="004F0A77">
          <w:rPr>
            <w:rFonts w:hint="eastAsia"/>
          </w:rPr>
          <w:delText>í</w:delText>
        </w:r>
        <w:r w:rsidRPr="008D7156" w:rsidDel="004F0A77">
          <w:delText xml:space="preserve"> opat</w:delText>
        </w:r>
        <w:r w:rsidRPr="008D7156" w:rsidDel="004F0A77">
          <w:rPr>
            <w:rFonts w:hint="eastAsia"/>
          </w:rPr>
          <w:delText>ř</w:delText>
        </w:r>
        <w:r w:rsidRPr="008D7156" w:rsidDel="004F0A77">
          <w:delText>en</w:delText>
        </w:r>
        <w:r w:rsidRPr="008D7156" w:rsidDel="004F0A77">
          <w:rPr>
            <w:rFonts w:hint="eastAsia"/>
          </w:rPr>
          <w:delText>í</w:delText>
        </w:r>
        <w:r w:rsidRPr="008D7156" w:rsidDel="004F0A77">
          <w:delText xml:space="preserve"> na</w:delText>
        </w:r>
      </w:del>
    </w:p>
    <w:p w14:paraId="5FA253D8" w14:textId="27B14EF7" w:rsidR="008D7156" w:rsidRPr="008D7156" w:rsidDel="004F0A77" w:rsidRDefault="008D7156" w:rsidP="003F2648">
      <w:pPr>
        <w:ind w:left="360"/>
        <w:jc w:val="both"/>
        <w:rPr>
          <w:del w:id="10" w:author="Soňa Smetanková" w:date="2018-10-10T11:35:00Z"/>
        </w:rPr>
      </w:pPr>
      <w:del w:id="11" w:author="Soňa Smetanková" w:date="2018-10-10T11:35:00Z">
        <w:r w:rsidRPr="008D7156" w:rsidDel="004F0A77">
          <w:delText>zakl</w:delText>
        </w:r>
        <w:r w:rsidRPr="008D7156" w:rsidDel="004F0A77">
          <w:rPr>
            <w:rFonts w:hint="eastAsia"/>
          </w:rPr>
          <w:delText>á</w:delText>
        </w:r>
        <w:r w:rsidRPr="008D7156" w:rsidDel="004F0A77">
          <w:delText>d</w:delText>
        </w:r>
        <w:r w:rsidRPr="008D7156" w:rsidDel="004F0A77">
          <w:rPr>
            <w:rFonts w:hint="eastAsia"/>
          </w:rPr>
          <w:delText>á</w:delText>
        </w:r>
        <w:r w:rsidRPr="008D7156" w:rsidDel="004F0A77">
          <w:delText>n</w:delText>
        </w:r>
        <w:r w:rsidRPr="008D7156" w:rsidDel="004F0A77">
          <w:rPr>
            <w:rFonts w:hint="eastAsia"/>
          </w:rPr>
          <w:delText>í</w:delText>
        </w:r>
        <w:r w:rsidRPr="008D7156" w:rsidDel="004F0A77">
          <w:delText>/obnovu funk</w:delText>
        </w:r>
        <w:r w:rsidRPr="008D7156" w:rsidDel="004F0A77">
          <w:rPr>
            <w:rFonts w:hint="eastAsia"/>
          </w:rPr>
          <w:delText>č</w:delText>
        </w:r>
        <w:r w:rsidRPr="008D7156" w:rsidDel="004F0A77">
          <w:delText>n</w:delText>
        </w:r>
        <w:r w:rsidRPr="008D7156" w:rsidDel="004F0A77">
          <w:rPr>
            <w:rFonts w:hint="eastAsia"/>
          </w:rPr>
          <w:delText>ě</w:delText>
        </w:r>
        <w:r w:rsidRPr="008D7156" w:rsidDel="004F0A77">
          <w:delText xml:space="preserve"> propojen</w:delText>
        </w:r>
        <w:r w:rsidRPr="008D7156" w:rsidDel="004F0A77">
          <w:rPr>
            <w:rFonts w:hint="eastAsia"/>
          </w:rPr>
          <w:delText>ý</w:delText>
        </w:r>
        <w:r w:rsidRPr="008D7156" w:rsidDel="004F0A77">
          <w:delText>ch ploch a prvk</w:delText>
        </w:r>
        <w:r w:rsidRPr="008D7156" w:rsidDel="004F0A77">
          <w:rPr>
            <w:rFonts w:hint="eastAsia"/>
          </w:rPr>
          <w:delText>ů</w:delText>
        </w:r>
        <w:r w:rsidRPr="008D7156" w:rsidDel="004F0A77">
          <w:delText xml:space="preserve"> ve</w:delText>
        </w:r>
        <w:r w:rsidRPr="008D7156" w:rsidDel="004F0A77">
          <w:rPr>
            <w:rFonts w:hint="eastAsia"/>
          </w:rPr>
          <w:delText>ř</w:delText>
        </w:r>
        <w:r w:rsidRPr="008D7156" w:rsidDel="004F0A77">
          <w:delText>ejn</w:delText>
        </w:r>
        <w:r w:rsidRPr="008D7156" w:rsidDel="004F0A77">
          <w:rPr>
            <w:rFonts w:hint="eastAsia"/>
          </w:rPr>
          <w:delText>ě</w:delText>
        </w:r>
        <w:r w:rsidRPr="008D7156" w:rsidDel="004F0A77">
          <w:delText xml:space="preserve"> p</w:delText>
        </w:r>
        <w:r w:rsidRPr="008D7156" w:rsidDel="004F0A77">
          <w:rPr>
            <w:rFonts w:hint="eastAsia"/>
          </w:rPr>
          <w:delText>ří</w:delText>
        </w:r>
        <w:r w:rsidRPr="008D7156" w:rsidDel="004F0A77">
          <w:delText>stupn</w:delText>
        </w:r>
        <w:r w:rsidRPr="008D7156" w:rsidDel="004F0A77">
          <w:rPr>
            <w:rFonts w:hint="eastAsia"/>
          </w:rPr>
          <w:delText>é</w:delText>
        </w:r>
        <w:r w:rsidRPr="008D7156" w:rsidDel="004F0A77">
          <w:delText xml:space="preserve"> s</w:delText>
        </w:r>
        <w:r w:rsidRPr="008D7156" w:rsidDel="004F0A77">
          <w:rPr>
            <w:rFonts w:hint="eastAsia"/>
          </w:rPr>
          <w:delText>í</w:delText>
        </w:r>
        <w:r w:rsidRPr="008D7156" w:rsidDel="004F0A77">
          <w:delText>deln</w:delText>
        </w:r>
        <w:r w:rsidRPr="008D7156" w:rsidDel="004F0A77">
          <w:rPr>
            <w:rFonts w:hint="eastAsia"/>
          </w:rPr>
          <w:delText>í</w:delText>
        </w:r>
        <w:r w:rsidRPr="008D7156" w:rsidDel="004F0A77">
          <w:delText xml:space="preserve"> zelen</w:delText>
        </w:r>
        <w:r w:rsidRPr="008D7156" w:rsidDel="004F0A77">
          <w:rPr>
            <w:rFonts w:hint="eastAsia"/>
          </w:rPr>
          <w:delText>ě</w:delText>
        </w:r>
        <w:r w:rsidRPr="008D7156" w:rsidDel="004F0A77">
          <w:delText xml:space="preserve"> (v</w:delText>
        </w:r>
        <w:r w:rsidRPr="008D7156" w:rsidDel="004F0A77">
          <w:rPr>
            <w:rFonts w:hint="eastAsia"/>
          </w:rPr>
          <w:delText>č</w:delText>
        </w:r>
        <w:r w:rsidRPr="008D7156" w:rsidDel="004F0A77">
          <w:delText>.</w:delText>
        </w:r>
      </w:del>
    </w:p>
    <w:p w14:paraId="71777C01" w14:textId="30352490" w:rsidR="008D7156" w:rsidRPr="008D7156" w:rsidDel="004F0A77" w:rsidRDefault="008D7156" w:rsidP="003F2648">
      <w:pPr>
        <w:ind w:left="360"/>
        <w:jc w:val="both"/>
        <w:rPr>
          <w:del w:id="12" w:author="Soňa Smetanková" w:date="2018-10-10T11:35:00Z"/>
        </w:rPr>
      </w:pPr>
      <w:del w:id="13" w:author="Soňa Smetanková" w:date="2018-10-10T11:35:00Z">
        <w:r w:rsidRPr="008D7156" w:rsidDel="004F0A77">
          <w:delText>vodn</w:delText>
        </w:r>
        <w:r w:rsidRPr="008D7156" w:rsidDel="004F0A77">
          <w:rPr>
            <w:rFonts w:hint="eastAsia"/>
          </w:rPr>
          <w:delText>í</w:delText>
        </w:r>
        <w:r w:rsidRPr="008D7156" w:rsidDel="004F0A77">
          <w:delText>ch prvk</w:delText>
        </w:r>
        <w:r w:rsidRPr="008D7156" w:rsidDel="004F0A77">
          <w:rPr>
            <w:rFonts w:hint="eastAsia"/>
          </w:rPr>
          <w:delText>ů</w:delText>
        </w:r>
        <w:r w:rsidRPr="008D7156" w:rsidDel="004F0A77">
          <w:delText xml:space="preserve"> a ploch) vypl</w:delText>
        </w:r>
        <w:r w:rsidRPr="008D7156" w:rsidDel="004F0A77">
          <w:rPr>
            <w:rFonts w:hint="eastAsia"/>
          </w:rPr>
          <w:delText>ý</w:delText>
        </w:r>
        <w:r w:rsidRPr="008D7156" w:rsidDel="004F0A77">
          <w:delText>vaj</w:delText>
        </w:r>
        <w:r w:rsidRPr="008D7156" w:rsidDel="004F0A77">
          <w:rPr>
            <w:rFonts w:hint="eastAsia"/>
          </w:rPr>
          <w:delText>í</w:delText>
        </w:r>
        <w:r w:rsidRPr="008D7156" w:rsidDel="004F0A77">
          <w:delText>c</w:delText>
        </w:r>
        <w:r w:rsidRPr="008D7156" w:rsidDel="004F0A77">
          <w:rPr>
            <w:rFonts w:hint="eastAsia"/>
          </w:rPr>
          <w:delText>í</w:delText>
        </w:r>
        <w:r w:rsidDel="004F0A77">
          <w:delText xml:space="preserve"> z</w:delText>
        </w:r>
        <w:r w:rsidRPr="008D7156" w:rsidDel="004F0A77">
          <w:delText xml:space="preserve"> t</w:delText>
        </w:r>
        <w:r w:rsidRPr="008D7156" w:rsidDel="004F0A77">
          <w:rPr>
            <w:rFonts w:hint="eastAsia"/>
          </w:rPr>
          <w:delText>é</w:delText>
        </w:r>
        <w:r w:rsidRPr="008D7156" w:rsidDel="004F0A77">
          <w:delText>to studie. Studie mus</w:delText>
        </w:r>
        <w:r w:rsidRPr="008D7156" w:rsidDel="004F0A77">
          <w:rPr>
            <w:rFonts w:hint="eastAsia"/>
          </w:rPr>
          <w:delText>í</w:delText>
        </w:r>
        <w:r w:rsidRPr="008D7156" w:rsidDel="004F0A77">
          <w:delText xml:space="preserve"> b</w:delText>
        </w:r>
        <w:r w:rsidRPr="008D7156" w:rsidDel="004F0A77">
          <w:rPr>
            <w:rFonts w:hint="eastAsia"/>
          </w:rPr>
          <w:delText>ý</w:delText>
        </w:r>
        <w:r w:rsidRPr="008D7156" w:rsidDel="004F0A77">
          <w:delText>t zpracov</w:delText>
        </w:r>
        <w:r w:rsidRPr="008D7156" w:rsidDel="004F0A77">
          <w:rPr>
            <w:rFonts w:hint="eastAsia"/>
          </w:rPr>
          <w:delText>á</w:delText>
        </w:r>
        <w:r w:rsidRPr="008D7156" w:rsidDel="004F0A77">
          <w:delText>na dle Osnovy</w:delText>
        </w:r>
      </w:del>
    </w:p>
    <w:p w14:paraId="5C8606B7" w14:textId="66B4E789" w:rsidR="008D7156" w:rsidDel="004F0A77" w:rsidRDefault="008D7156" w:rsidP="003F2648">
      <w:pPr>
        <w:ind w:left="360"/>
        <w:jc w:val="both"/>
        <w:rPr>
          <w:del w:id="14" w:author="Soňa Smetanková" w:date="2018-10-10T11:35:00Z"/>
        </w:rPr>
      </w:pPr>
      <w:del w:id="15" w:author="Soňa Smetanková" w:date="2018-10-10T11:35:00Z">
        <w:r w:rsidRPr="008D7156" w:rsidDel="004F0A77">
          <w:delText>a metodick</w:delText>
        </w:r>
        <w:r w:rsidRPr="008D7156" w:rsidDel="004F0A77">
          <w:rPr>
            <w:rFonts w:hint="eastAsia"/>
          </w:rPr>
          <w:delText>é</w:delText>
        </w:r>
        <w:r w:rsidRPr="008D7156" w:rsidDel="004F0A77">
          <w:delText>ho r</w:delText>
        </w:r>
        <w:r w:rsidRPr="008D7156" w:rsidDel="004F0A77">
          <w:rPr>
            <w:rFonts w:hint="eastAsia"/>
          </w:rPr>
          <w:delText>á</w:delText>
        </w:r>
        <w:r w:rsidRPr="008D7156" w:rsidDel="004F0A77">
          <w:delText>mce pro zpracov</w:delText>
        </w:r>
        <w:r w:rsidRPr="008D7156" w:rsidDel="004F0A77">
          <w:rPr>
            <w:rFonts w:hint="eastAsia"/>
          </w:rPr>
          <w:delText>á</w:delText>
        </w:r>
        <w:r w:rsidRPr="008D7156" w:rsidDel="004F0A77">
          <w:delText>n</w:delText>
        </w:r>
        <w:r w:rsidRPr="008D7156" w:rsidDel="004F0A77">
          <w:rPr>
            <w:rFonts w:hint="eastAsia"/>
          </w:rPr>
          <w:delText>í</w:delText>
        </w:r>
        <w:r w:rsidRPr="008D7156" w:rsidDel="004F0A77">
          <w:delText xml:space="preserve"> studi</w:delText>
        </w:r>
        <w:r w:rsidRPr="008D7156" w:rsidDel="004F0A77">
          <w:rPr>
            <w:rFonts w:hint="eastAsia"/>
          </w:rPr>
          <w:delText>í</w:delText>
        </w:r>
        <w:r w:rsidRPr="008D7156" w:rsidDel="004F0A77">
          <w:delText xml:space="preserve"> syst</w:delText>
        </w:r>
        <w:r w:rsidRPr="008D7156" w:rsidDel="004F0A77">
          <w:rPr>
            <w:rFonts w:hint="eastAsia"/>
          </w:rPr>
          <w:delText>é</w:delText>
        </w:r>
        <w:r w:rsidRPr="008D7156" w:rsidDel="004F0A77">
          <w:delText>mu s</w:delText>
        </w:r>
        <w:r w:rsidRPr="008D7156" w:rsidDel="004F0A77">
          <w:rPr>
            <w:rFonts w:hint="eastAsia"/>
          </w:rPr>
          <w:delText>í</w:delText>
        </w:r>
        <w:r w:rsidRPr="008D7156" w:rsidDel="004F0A77">
          <w:delText>deln</w:delText>
        </w:r>
        <w:r w:rsidRPr="008D7156" w:rsidDel="004F0A77">
          <w:rPr>
            <w:rFonts w:hint="eastAsia"/>
          </w:rPr>
          <w:delText>í</w:delText>
        </w:r>
        <w:r w:rsidRPr="008D7156" w:rsidDel="004F0A77">
          <w:delText xml:space="preserve"> zelen</w:delText>
        </w:r>
        <w:r w:rsidRPr="008D7156" w:rsidDel="004F0A77">
          <w:rPr>
            <w:rFonts w:hint="eastAsia"/>
          </w:rPr>
          <w:delText>ě</w:delText>
        </w:r>
        <w:r w:rsidDel="004F0A77">
          <w:delText>.</w:delText>
        </w:r>
      </w:del>
      <w:commentRangeEnd w:id="8"/>
      <w:r w:rsidR="004F0A77">
        <w:rPr>
          <w:rStyle w:val="Odkaznakoment"/>
        </w:rPr>
        <w:commentReference w:id="8"/>
      </w:r>
    </w:p>
    <w:p w14:paraId="2D5FAEE3" w14:textId="77777777" w:rsidR="00856723" w:rsidRDefault="00856723" w:rsidP="00856723">
      <w:pPr>
        <w:pStyle w:val="Odstavecseseznamem"/>
        <w:numPr>
          <w:ilvl w:val="0"/>
          <w:numId w:val="9"/>
        </w:numPr>
        <w:jc w:val="both"/>
      </w:pPr>
      <w:r>
        <w:t>Zakládání/obnova funkčně propojených ploch a prvků veřejně přístupné sídelní zeleně (vč. vodních prvků a ploch):</w:t>
      </w:r>
    </w:p>
    <w:p w14:paraId="4AC5088A" w14:textId="77777777" w:rsidR="00856723" w:rsidRDefault="00856723" w:rsidP="00856723">
      <w:pPr>
        <w:pStyle w:val="Odstavecseseznamem"/>
        <w:numPr>
          <w:ilvl w:val="1"/>
          <w:numId w:val="9"/>
        </w:numPr>
        <w:jc w:val="both"/>
      </w:pPr>
      <w:r>
        <w:t>zakládání a obnova ploch a prvků veřejné zeleně (parků, zahrad, sadů, uličních stromořadí, alejí, lesoparků, remízů, průlehů) a zlepšení jejich funkčního stavu liniovými, skupinovými i solitérními výsadbami stromů doprovázenými založením zatravněných ploch nebo ošetřením stromů či výsadbami keřů a realizace funkčních propojení přírodních ploch a prvků,</w:t>
      </w:r>
    </w:p>
    <w:p w14:paraId="03E57A51" w14:textId="77777777" w:rsidR="00856723" w:rsidRDefault="00856723" w:rsidP="00856723">
      <w:pPr>
        <w:pStyle w:val="Odstavecseseznamem"/>
        <w:numPr>
          <w:ilvl w:val="1"/>
          <w:numId w:val="9"/>
        </w:numPr>
        <w:jc w:val="both"/>
      </w:pPr>
      <w:r>
        <w:t>jako součást realizace zeleně obnova a zakládání doprovodných vodních prvků a ploch přírodě blízkého charakteru (vytvoření vodních a mokřadních biotopů – tůní/jezírek, mokřadů, průlehů a jiných terénních sníženin, částí vodních toků, drobných retenčních nádrží na srážkovou vodu apod. prostorově začleněných a funkčně provázaných s realizovanými plochami zeleně, které zároveň zvyšují retenční potenciál sídelního prostředí a zpomalují odtok srážkové vody),</w:t>
      </w:r>
    </w:p>
    <w:p w14:paraId="15922349" w14:textId="77777777" w:rsidR="00856723" w:rsidRDefault="00856723" w:rsidP="00856723">
      <w:pPr>
        <w:pStyle w:val="Odstavecseseznamem"/>
        <w:numPr>
          <w:ilvl w:val="1"/>
          <w:numId w:val="9"/>
        </w:numPr>
        <w:jc w:val="both"/>
      </w:pPr>
      <w:r>
        <w:lastRenderedPageBreak/>
        <w:t>jako součást realizace zeleně opatření na podporu biodiverzity.</w:t>
      </w:r>
    </w:p>
    <w:p w14:paraId="50B5A35B" w14:textId="77777777" w:rsidR="007F1569" w:rsidRDefault="007F1569" w:rsidP="00586D5E"/>
    <w:p w14:paraId="140B7CC2" w14:textId="7BF3BD64" w:rsidR="00586D5E" w:rsidRDefault="007F1569" w:rsidP="007F1569">
      <w:pPr>
        <w:jc w:val="both"/>
      </w:pPr>
      <w:r w:rsidRPr="007F1569">
        <w:t>Nelze opětovně financovat projekty, které již byly podpořeny v rámci OPŽP 2007 – 2013 a žadatel se zavázal v době udržitelnosti k plnění cílů podpory.</w:t>
      </w:r>
    </w:p>
    <w:p w14:paraId="6348C7FA" w14:textId="77777777" w:rsidR="007F1569" w:rsidRDefault="007F1569" w:rsidP="00586D5E"/>
    <w:p w14:paraId="2533060A" w14:textId="77777777" w:rsidR="00962BCD" w:rsidRDefault="00962BCD" w:rsidP="00586D5E"/>
    <w:p w14:paraId="17BDD09B" w14:textId="77777777" w:rsidR="008615F3" w:rsidRPr="007A7BAA" w:rsidRDefault="008615F3" w:rsidP="008615F3">
      <w:pPr>
        <w:pStyle w:val="Odstavecseseznamem"/>
        <w:numPr>
          <w:ilvl w:val="1"/>
          <w:numId w:val="1"/>
        </w:numPr>
        <w:ind w:left="426"/>
        <w:rPr>
          <w:b/>
          <w:u w:val="single"/>
        </w:rPr>
      </w:pPr>
      <w:r w:rsidRPr="007A7BAA">
        <w:rPr>
          <w:b/>
          <w:u w:val="single"/>
        </w:rPr>
        <w:t>Indikátory</w:t>
      </w:r>
    </w:p>
    <w:p w14:paraId="67F891A3" w14:textId="77777777" w:rsidR="00586D5E" w:rsidRDefault="00586D5E" w:rsidP="00586D5E"/>
    <w:p w14:paraId="45F8176C" w14:textId="77777777" w:rsidR="00586D5E" w:rsidRDefault="00586D5E" w:rsidP="00586D5E">
      <w:pPr>
        <w:rPr>
          <w:b/>
        </w:rPr>
      </w:pPr>
      <w:r>
        <w:rPr>
          <w:b/>
        </w:rPr>
        <w:t>Povinné indikátory</w:t>
      </w:r>
    </w:p>
    <w:p w14:paraId="59A751B7" w14:textId="77777777" w:rsidR="00586D5E" w:rsidRPr="007A7BAA" w:rsidRDefault="007A7BAA" w:rsidP="007A7BAA">
      <w:pPr>
        <w:pStyle w:val="Odstavecseseznamem"/>
        <w:numPr>
          <w:ilvl w:val="0"/>
          <w:numId w:val="6"/>
        </w:numPr>
      </w:pPr>
      <w:r w:rsidRPr="007A7BAA">
        <w:t>46500 Plocha stanovišť, která jsou podporována s cílem zlepšit jejich stav zachování</w:t>
      </w:r>
    </w:p>
    <w:p w14:paraId="02F6BE43" w14:textId="0AC8CD4A" w:rsidR="007A7BAA" w:rsidRDefault="00707517" w:rsidP="00707517">
      <w:pPr>
        <w:pStyle w:val="Odstavecseseznamem"/>
        <w:numPr>
          <w:ilvl w:val="0"/>
          <w:numId w:val="6"/>
        </w:numPr>
      </w:pPr>
      <w:r>
        <w:t>45412</w:t>
      </w:r>
      <w:r w:rsidR="007A7BAA" w:rsidRPr="007A7BAA">
        <w:t xml:space="preserve"> </w:t>
      </w:r>
      <w:r w:rsidRPr="00707517">
        <w:t>Počet ploch a prvků sídelní zeleně s posílenou ekostabilizační funkcí</w:t>
      </w:r>
    </w:p>
    <w:p w14:paraId="1B9B0091" w14:textId="77777777" w:rsidR="006A4FFB" w:rsidRDefault="006A4FFB" w:rsidP="000A7957"/>
    <w:p w14:paraId="3CC8E7C7" w14:textId="75EE195B" w:rsidR="006338DC" w:rsidRDefault="006A4FFB" w:rsidP="000A7957">
      <w:r w:rsidRPr="006A4FFB">
        <w:t xml:space="preserve">Žadatel je povinen vyplnit veškeré povinné indikátory </w:t>
      </w:r>
      <w:r w:rsidR="003F2648">
        <w:t>relevantními daty</w:t>
      </w:r>
      <w:r w:rsidR="006338DC" w:rsidRPr="007A7BAA">
        <w:t>.</w:t>
      </w:r>
    </w:p>
    <w:p w14:paraId="54783E6A" w14:textId="77777777" w:rsidR="00707517" w:rsidRDefault="00707517" w:rsidP="00707517"/>
    <w:p w14:paraId="35C1B1FB" w14:textId="3F1E3CB9" w:rsidR="00707517" w:rsidRDefault="00707517" w:rsidP="00707517">
      <w:pPr>
        <w:rPr>
          <w:b/>
        </w:rPr>
      </w:pPr>
      <w:r>
        <w:rPr>
          <w:b/>
        </w:rPr>
        <w:t>Povinně volitelné indikátory</w:t>
      </w:r>
    </w:p>
    <w:p w14:paraId="70C18985" w14:textId="58DBE888" w:rsidR="00707517" w:rsidRDefault="00707517" w:rsidP="00707517">
      <w:pPr>
        <w:pStyle w:val="Odstavecseseznamem"/>
        <w:numPr>
          <w:ilvl w:val="0"/>
          <w:numId w:val="6"/>
        </w:numPr>
      </w:pPr>
      <w:r>
        <w:t>45002</w:t>
      </w:r>
      <w:r w:rsidRPr="007A7BAA">
        <w:t xml:space="preserve"> </w:t>
      </w:r>
      <w:r w:rsidRPr="00707517">
        <w:t>Celkový počet vysazených stromů</w:t>
      </w:r>
    </w:p>
    <w:p w14:paraId="4EEDCF94" w14:textId="77777777" w:rsidR="007A7BAA" w:rsidRDefault="007A7BAA" w:rsidP="007A7BAA"/>
    <w:p w14:paraId="32CDE81E" w14:textId="22597A38" w:rsidR="006A4FFB" w:rsidRPr="007A7BAA" w:rsidRDefault="006A4FFB" w:rsidP="007A7BAA">
      <w:r w:rsidRPr="006A4FFB">
        <w:t>Žadatel je povinen vybrat a vyplnit veškeré relevantní indikátory pro daný typ projektu.</w:t>
      </w:r>
    </w:p>
    <w:p w14:paraId="2732A0CF" w14:textId="77777777" w:rsidR="007A7BAA" w:rsidRDefault="007A7BAA" w:rsidP="00586D5E"/>
    <w:p w14:paraId="5C4FFED0" w14:textId="77777777" w:rsidR="008615F3" w:rsidRPr="00001111" w:rsidRDefault="008615F3" w:rsidP="008615F3">
      <w:pPr>
        <w:pStyle w:val="Odstavecseseznamem"/>
        <w:numPr>
          <w:ilvl w:val="1"/>
          <w:numId w:val="1"/>
        </w:numPr>
        <w:ind w:left="426"/>
        <w:rPr>
          <w:b/>
          <w:u w:val="single"/>
        </w:rPr>
      </w:pPr>
      <w:r w:rsidRPr="00001111">
        <w:rPr>
          <w:b/>
          <w:u w:val="single"/>
        </w:rPr>
        <w:t>Cílová skupina</w:t>
      </w:r>
    </w:p>
    <w:p w14:paraId="03EF54B2" w14:textId="77777777" w:rsidR="00001111" w:rsidRDefault="00001111" w:rsidP="00001111"/>
    <w:p w14:paraId="0F90F00F" w14:textId="7FC0F0C2" w:rsidR="00586D5E" w:rsidRDefault="007A7BAA" w:rsidP="00586D5E">
      <w:r w:rsidRPr="007A7BAA">
        <w:t xml:space="preserve">Vlastníci a správci pozemků, organizace podílející </w:t>
      </w:r>
      <w:r w:rsidR="00001111">
        <w:t>se na ochraně přírody a krajin</w:t>
      </w:r>
      <w:r w:rsidR="000C4E24">
        <w:t>y</w:t>
      </w:r>
      <w:del w:id="16" w:author="Soňa Smetanková" w:date="2018-10-10T11:38:00Z">
        <w:r w:rsidR="00001111" w:rsidDel="004F0A77">
          <w:delText>u</w:delText>
        </w:r>
      </w:del>
      <w:r w:rsidR="00001111">
        <w:t xml:space="preserve"> (na území MAS). </w:t>
      </w:r>
    </w:p>
    <w:p w14:paraId="46561630" w14:textId="77777777" w:rsidR="00001111" w:rsidRDefault="00001111" w:rsidP="00586D5E"/>
    <w:p w14:paraId="317B6468" w14:textId="77777777" w:rsidR="00962BCD" w:rsidRDefault="00962BCD" w:rsidP="00586D5E"/>
    <w:p w14:paraId="399A392C" w14:textId="6DEF83B2" w:rsidR="00E067CF" w:rsidRPr="007F1569" w:rsidRDefault="00E067CF" w:rsidP="002B1886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7F1569">
        <w:rPr>
          <w:b/>
          <w:u w:val="single"/>
        </w:rPr>
        <w:t>Územní zaměření</w:t>
      </w:r>
    </w:p>
    <w:p w14:paraId="6C90112B" w14:textId="77777777" w:rsidR="00E067CF" w:rsidRDefault="00E067CF" w:rsidP="00E067CF"/>
    <w:p w14:paraId="189C4538" w14:textId="02A2FDE1" w:rsidR="00E067CF" w:rsidRDefault="007F1569" w:rsidP="00E067CF">
      <w:r>
        <w:t xml:space="preserve">Území v působnosti MAS </w:t>
      </w:r>
      <w:r w:rsidRPr="007F1569">
        <w:rPr>
          <w:i/>
          <w:color w:val="FF0000"/>
        </w:rPr>
        <w:t>doplnit název MAS</w:t>
      </w:r>
      <w:r>
        <w:t xml:space="preserve">. </w:t>
      </w:r>
    </w:p>
    <w:p w14:paraId="7332967F" w14:textId="68DED1E7" w:rsidR="007F1569" w:rsidRDefault="007F1569" w:rsidP="00E067CF">
      <w:r>
        <w:t xml:space="preserve">Katastrální území: </w:t>
      </w:r>
      <w:r w:rsidRPr="007F1569">
        <w:rPr>
          <w:i/>
          <w:color w:val="FF0000"/>
        </w:rPr>
        <w:t>doplnit katastrální území MAS</w:t>
      </w:r>
      <w:r>
        <w:t xml:space="preserve">. </w:t>
      </w:r>
    </w:p>
    <w:p w14:paraId="3E182B11" w14:textId="77777777" w:rsidR="00E067CF" w:rsidRDefault="00E067CF" w:rsidP="00E067CF"/>
    <w:p w14:paraId="65C7BB27" w14:textId="77777777" w:rsidR="00962BCD" w:rsidRDefault="00962BCD" w:rsidP="00E067CF"/>
    <w:p w14:paraId="6F9E05C1" w14:textId="77777777" w:rsidR="008615F3" w:rsidRPr="007F1569" w:rsidRDefault="008615F3" w:rsidP="002B1886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7F1569">
        <w:rPr>
          <w:b/>
          <w:u w:val="single"/>
        </w:rPr>
        <w:t>Informace o způsobilosti výdajů</w:t>
      </w:r>
    </w:p>
    <w:p w14:paraId="159C68C6" w14:textId="77777777" w:rsidR="007F1569" w:rsidRDefault="007F1569" w:rsidP="007F1569">
      <w:pPr>
        <w:jc w:val="both"/>
      </w:pPr>
    </w:p>
    <w:p w14:paraId="2C6C4394" w14:textId="16E6262F" w:rsidR="007F1569" w:rsidRDefault="007F1569" w:rsidP="007F1569">
      <w:pPr>
        <w:jc w:val="both"/>
      </w:pPr>
      <w:r w:rsidRPr="007F1569">
        <w:t>Detailní informace o věcné a časové způsobilosti výdajů jsou uvedeny v platné verzi Pravidel pro žadatele a příjemce podpory v OPŽP 2014 – 2020. Křížové financování není relevantní.</w:t>
      </w:r>
    </w:p>
    <w:p w14:paraId="16538F2D" w14:textId="77777777" w:rsidR="007F1569" w:rsidRDefault="007F1569" w:rsidP="007F1569"/>
    <w:p w14:paraId="1EA86A5F" w14:textId="41F24B86" w:rsidR="007F1569" w:rsidRPr="007F1569" w:rsidRDefault="007F1569" w:rsidP="007F1569">
      <w:pPr>
        <w:jc w:val="both"/>
        <w:rPr>
          <w:b/>
        </w:rPr>
      </w:pPr>
      <w:r>
        <w:t>Budou-li v rámci posuzování žádosti určeny nezpůsobilé výdaje, které není možné z OPŽP financovat, je žadatel na vyzvání povinen převést tyto náklady v rozpočtu v IS KP14+ do kategorie „nezpůsobilé výdaje“, nikoliv zcela odstranit. Případné doplnění/formální změny nesmí měnit základní hodnocené skutečnosti uvedené v předložené žádosti o podporu. Režijní a provozní náklady, způsobilé v případě prací svépomocí, je možné vykazovat metodou zjednodušeného vykazování prostřednictvím paušální sazby. Informace jsou uvedeny v</w:t>
      </w:r>
      <w:r w:rsidR="000C4E24">
        <w:t> </w:t>
      </w:r>
      <w:r>
        <w:t xml:space="preserve">dokumentu </w:t>
      </w:r>
      <w:r w:rsidR="002D38DC" w:rsidRPr="002D38DC">
        <w:rPr>
          <w:b/>
        </w:rPr>
        <w:t>Metodika přímých a nepřímých nákladů z oblasti osobních a režijních výdajů v OPŽP 2014 – 2020</w:t>
      </w:r>
      <w:r w:rsidRPr="007F1569">
        <w:rPr>
          <w:b/>
        </w:rPr>
        <w:t>.</w:t>
      </w:r>
    </w:p>
    <w:p w14:paraId="506961D3" w14:textId="77777777" w:rsidR="007F1569" w:rsidRDefault="007F1569" w:rsidP="007F1569"/>
    <w:p w14:paraId="3A63AB0C" w14:textId="77777777" w:rsidR="00962BCD" w:rsidRDefault="00962BCD" w:rsidP="007F1569"/>
    <w:p w14:paraId="0D32ED8B" w14:textId="1968270B" w:rsidR="007F1569" w:rsidRPr="007F1569" w:rsidRDefault="007F1569" w:rsidP="002B1886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7F1569">
        <w:rPr>
          <w:b/>
          <w:u w:val="single"/>
        </w:rPr>
        <w:lastRenderedPageBreak/>
        <w:t>Omezení v rámci výzvy</w:t>
      </w:r>
    </w:p>
    <w:p w14:paraId="544941A5" w14:textId="77777777" w:rsidR="007F1569" w:rsidRDefault="007F1569" w:rsidP="007F1569"/>
    <w:p w14:paraId="4BAE8B24" w14:textId="2369B526" w:rsidR="007F1569" w:rsidRDefault="007F1569" w:rsidP="007F1569">
      <w:pPr>
        <w:jc w:val="both"/>
      </w:pPr>
      <w:r>
        <w:t xml:space="preserve">Podmínkou schválení žádosti je zisk minimálně </w:t>
      </w:r>
      <w:r w:rsidRPr="007F1569">
        <w:rPr>
          <w:i/>
          <w:color w:val="FF0000"/>
        </w:rPr>
        <w:t>doplnit počet bodů</w:t>
      </w:r>
      <w:r w:rsidRPr="007F1569">
        <w:rPr>
          <w:color w:val="FF0000"/>
        </w:rPr>
        <w:t xml:space="preserve"> </w:t>
      </w:r>
      <w:r>
        <w:t xml:space="preserve">bodů ve věcném hodnocení dle hodnotících kritérií. </w:t>
      </w:r>
    </w:p>
    <w:p w14:paraId="021CBC1F" w14:textId="77777777" w:rsidR="007F1569" w:rsidRDefault="007F1569" w:rsidP="007F1569"/>
    <w:p w14:paraId="1CA5CA12" w14:textId="77777777" w:rsidR="00962BCD" w:rsidRDefault="00962BCD" w:rsidP="007F1569"/>
    <w:p w14:paraId="01345237" w14:textId="77777777" w:rsidR="008615F3" w:rsidRDefault="008615F3" w:rsidP="002B1886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7F1569">
        <w:rPr>
          <w:b/>
          <w:u w:val="single"/>
        </w:rPr>
        <w:t>Náležitosti žádosti o podporu</w:t>
      </w:r>
    </w:p>
    <w:p w14:paraId="0FA7738A" w14:textId="77777777" w:rsidR="007F1569" w:rsidRPr="007F1569" w:rsidRDefault="007F1569" w:rsidP="007F1569"/>
    <w:p w14:paraId="4F42B756" w14:textId="7B62858B" w:rsidR="008615F3" w:rsidRDefault="007F1569" w:rsidP="007F1569">
      <w:pPr>
        <w:pStyle w:val="Odstavecseseznamem"/>
        <w:numPr>
          <w:ilvl w:val="1"/>
          <w:numId w:val="1"/>
        </w:numPr>
        <w:ind w:left="426"/>
        <w:rPr>
          <w:b/>
          <w:u w:val="single"/>
        </w:rPr>
      </w:pPr>
      <w:r w:rsidRPr="007F1569">
        <w:rPr>
          <w:b/>
          <w:u w:val="single"/>
        </w:rPr>
        <w:t>Povinné přílohy</w:t>
      </w:r>
    </w:p>
    <w:p w14:paraId="26081C79" w14:textId="77777777" w:rsidR="007F1569" w:rsidRDefault="007F1569" w:rsidP="007F1569"/>
    <w:p w14:paraId="20390F4C" w14:textId="73E6F973" w:rsidR="007F1569" w:rsidRDefault="007F1569" w:rsidP="007F1569">
      <w:pPr>
        <w:jc w:val="both"/>
      </w:pPr>
      <w:r w:rsidRPr="007F1569">
        <w:t>Podrobný výpis povinných příloh k žádosti o podporu je uveden v</w:t>
      </w:r>
      <w:r w:rsidR="000C4E24">
        <w:t xml:space="preserve"> platné verzi </w:t>
      </w:r>
      <w:r w:rsidRPr="007F1569">
        <w:t>Pravid</w:t>
      </w:r>
      <w:r w:rsidR="000C4E24">
        <w:t>e</w:t>
      </w:r>
      <w:r w:rsidRPr="007F1569">
        <w:t>l pro žadatele a příjemce podpory v OPŽP 2014–2020, příloze č. 1.</w:t>
      </w:r>
    </w:p>
    <w:p w14:paraId="706E9BFE" w14:textId="77777777" w:rsidR="007F1569" w:rsidRDefault="007F1569" w:rsidP="007F1569">
      <w:pPr>
        <w:jc w:val="both"/>
      </w:pPr>
    </w:p>
    <w:p w14:paraId="5C81D202" w14:textId="516CCD42" w:rsidR="007F1569" w:rsidRDefault="007F1569" w:rsidP="007F1569">
      <w:pPr>
        <w:pStyle w:val="Odstavecseseznamem"/>
        <w:numPr>
          <w:ilvl w:val="1"/>
          <w:numId w:val="1"/>
        </w:numPr>
        <w:ind w:left="426"/>
        <w:rPr>
          <w:b/>
          <w:u w:val="single"/>
        </w:rPr>
      </w:pPr>
      <w:r w:rsidRPr="007F1569">
        <w:rPr>
          <w:b/>
          <w:u w:val="single"/>
        </w:rPr>
        <w:t>Informace o způsobu podání žádosti o podporu</w:t>
      </w:r>
    </w:p>
    <w:p w14:paraId="5E635223" w14:textId="77777777" w:rsidR="007F1569" w:rsidRDefault="007F1569" w:rsidP="007F1569"/>
    <w:p w14:paraId="5D7A0EC8" w14:textId="31416FD2" w:rsidR="007F1569" w:rsidRDefault="007F1569" w:rsidP="007F1569">
      <w:pPr>
        <w:jc w:val="both"/>
      </w:pPr>
      <w:r w:rsidRPr="007F1569">
        <w:t>Žádost je možné podat elektronicky prostřednictvím portálu IS KP14+ včetně všech požadovaných příloh definovaných v</w:t>
      </w:r>
      <w:r w:rsidR="000C4E24">
        <w:t xml:space="preserve"> platné verzi </w:t>
      </w:r>
      <w:r w:rsidRPr="007F1569">
        <w:t>Pravid</w:t>
      </w:r>
      <w:r w:rsidR="000C4E24">
        <w:t>e</w:t>
      </w:r>
      <w:r w:rsidRPr="007F1569">
        <w:t>l pro žadatele a příjemce podpory v OPŽP 2014 – 2020 od prvního dne lhůty stanovené pro příjem žádostí ve výzvě MAS. V</w:t>
      </w:r>
      <w:r w:rsidR="000C4E24">
        <w:t> </w:t>
      </w:r>
      <w:r w:rsidRPr="007F1569">
        <w:t>případě, že to povaha projektu vyžaduje a žadatel nemůže prostřednictvím IS KP14+ dodat projektovou dokumentaci či jiné relevantní přílohy, předloží je ve 2 pare na Místní akční skupinu v tištěné podobě. V takových případech je možné doručit tyto doklady k žádosti Místní akční skupině ještě první pracovní den následující po dni ukončení příjmu žádostí. V případě zaslání příloh poštou je rozhodující datum a čas doručení a je třeba počítat s přiměřenou časovou rezervou</w:t>
      </w:r>
      <w:r w:rsidR="00F71B20">
        <w:t xml:space="preserve">. </w:t>
      </w:r>
    </w:p>
    <w:p w14:paraId="4C022A65" w14:textId="77777777" w:rsidR="007F1569" w:rsidRDefault="007F1569" w:rsidP="007F1569"/>
    <w:p w14:paraId="7D45F622" w14:textId="77777777" w:rsidR="00962BCD" w:rsidRPr="007F1569" w:rsidRDefault="00962BCD" w:rsidP="007F1569"/>
    <w:p w14:paraId="0DAA1824" w14:textId="54D34218" w:rsidR="007F1569" w:rsidRDefault="007F1569" w:rsidP="007F1569">
      <w:pPr>
        <w:pStyle w:val="Odstavecseseznamem"/>
        <w:numPr>
          <w:ilvl w:val="1"/>
          <w:numId w:val="1"/>
        </w:numPr>
        <w:ind w:left="426"/>
        <w:rPr>
          <w:b/>
          <w:u w:val="single"/>
        </w:rPr>
      </w:pPr>
      <w:r w:rsidRPr="007F1569">
        <w:rPr>
          <w:b/>
          <w:u w:val="single"/>
        </w:rPr>
        <w:t>Informace o způsobu poskytování konz</w:t>
      </w:r>
      <w:r w:rsidR="000C4E24">
        <w:rPr>
          <w:b/>
          <w:u w:val="single"/>
        </w:rPr>
        <w:t>u</w:t>
      </w:r>
      <w:r w:rsidRPr="007F1569">
        <w:rPr>
          <w:b/>
          <w:u w:val="single"/>
        </w:rPr>
        <w:t>ltací k přípravě žádosti o podporu</w:t>
      </w:r>
    </w:p>
    <w:p w14:paraId="1E9935E5" w14:textId="77777777" w:rsidR="00F71B20" w:rsidRDefault="00F71B20" w:rsidP="00F71B20"/>
    <w:p w14:paraId="76B565CF" w14:textId="3CFB76CC" w:rsidR="00F71B20" w:rsidRDefault="00F71B20" w:rsidP="00F71B20">
      <w:r>
        <w:t xml:space="preserve">Pro konzultace se žadatel může obracet na MAS </w:t>
      </w:r>
      <w:r w:rsidRPr="00F71B20">
        <w:rPr>
          <w:i/>
          <w:color w:val="FF0000"/>
        </w:rPr>
        <w:t>doplnit název a kontaktní údaje MAS</w:t>
      </w:r>
      <w:r w:rsidRPr="00F71B20">
        <w:t xml:space="preserve">. </w:t>
      </w:r>
    </w:p>
    <w:p w14:paraId="16094FA5" w14:textId="77777777" w:rsidR="00F71B20" w:rsidRDefault="00F71B20" w:rsidP="00F71B20"/>
    <w:p w14:paraId="00008458" w14:textId="77777777" w:rsidR="00962BCD" w:rsidRDefault="00962BCD" w:rsidP="00F71B20"/>
    <w:p w14:paraId="7E41371E" w14:textId="0F0EDB09" w:rsidR="00F71B20" w:rsidRDefault="00F71B20" w:rsidP="00F71B20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F71B20">
        <w:rPr>
          <w:b/>
          <w:u w:val="single"/>
        </w:rPr>
        <w:t>Další informace pro žadatele</w:t>
      </w:r>
    </w:p>
    <w:p w14:paraId="080294FA" w14:textId="77777777" w:rsidR="00F71B20" w:rsidRDefault="00F71B20" w:rsidP="00F71B20">
      <w:pPr>
        <w:jc w:val="both"/>
      </w:pPr>
    </w:p>
    <w:p w14:paraId="6E361B09" w14:textId="5EAA4AA2" w:rsidR="00F71B20" w:rsidRDefault="00F71B20" w:rsidP="00F71B20">
      <w:pPr>
        <w:jc w:val="both"/>
      </w:pPr>
      <w:r w:rsidRPr="00F71B20">
        <w:t>Informace k postupu podle § 14k odst. 1, 3 a 4 zákona 218/2000 Sb., o rozpočtových pravidlech a o změně některých souvisejících zákonů, jsou uvedeny v platné verzi Pravidel pro žadatele a příjemce podpory v OPŽP 2014 – 2020.</w:t>
      </w:r>
    </w:p>
    <w:p w14:paraId="45FE0158" w14:textId="77777777" w:rsidR="00F71B20" w:rsidRDefault="00F71B20" w:rsidP="00F71B20"/>
    <w:p w14:paraId="2EE1DF8A" w14:textId="77777777" w:rsidR="00962BCD" w:rsidRPr="00F71B20" w:rsidRDefault="00962BCD" w:rsidP="00F71B20"/>
    <w:p w14:paraId="7FD45005" w14:textId="37391F78" w:rsidR="00F71B20" w:rsidRDefault="00F71B20" w:rsidP="00F71B20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F71B20">
        <w:rPr>
          <w:b/>
          <w:u w:val="single"/>
        </w:rPr>
        <w:t>Podmínky pro změnu výzvy</w:t>
      </w:r>
    </w:p>
    <w:p w14:paraId="3C86544D" w14:textId="77777777" w:rsidR="00F71B20" w:rsidRDefault="00F71B20" w:rsidP="00F71B20"/>
    <w:p w14:paraId="471A938F" w14:textId="6DF50441" w:rsidR="00F71B20" w:rsidRDefault="00F71B20" w:rsidP="00F71B20">
      <w:pPr>
        <w:jc w:val="both"/>
      </w:pPr>
      <w:r w:rsidRPr="00F71B20">
        <w:t>Výzva může být ve všech částech upravována po schválení Řídicím orgánem. Podmínky pro změnu výzvy se řídí Jednotným metodickým prostředím MMR, zejména Metodickým pokynem pro řízení výzev, hodnocení a výběr projektů v programovém období 2014 - 2020. Případné změny výzvy se budou vždy týkat až žádostí, které byly podány po datu změny.</w:t>
      </w:r>
    </w:p>
    <w:p w14:paraId="619BBAA0" w14:textId="77777777" w:rsidR="00F71B20" w:rsidRDefault="00F71B20" w:rsidP="00F71B20"/>
    <w:p w14:paraId="2A49741F" w14:textId="77777777" w:rsidR="00962BCD" w:rsidRDefault="00962BCD" w:rsidP="00F71B20"/>
    <w:p w14:paraId="1A52ECD5" w14:textId="77777777" w:rsidR="000A7957" w:rsidRDefault="000A7957" w:rsidP="00F71B20"/>
    <w:p w14:paraId="7A546A49" w14:textId="77777777" w:rsidR="000A7957" w:rsidRPr="00F71B20" w:rsidRDefault="000A7957" w:rsidP="00F71B20"/>
    <w:p w14:paraId="47F5AEA1" w14:textId="58D0A64F" w:rsidR="00F71B20" w:rsidRDefault="00F71B20" w:rsidP="00F71B20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F71B20">
        <w:rPr>
          <w:b/>
          <w:u w:val="single"/>
        </w:rPr>
        <w:t>Navazující dokumenta</w:t>
      </w:r>
      <w:r>
        <w:rPr>
          <w:b/>
          <w:u w:val="single"/>
        </w:rPr>
        <w:t>ce</w:t>
      </w:r>
      <w:r w:rsidRPr="00F71B20">
        <w:rPr>
          <w:rFonts w:cs="Times New Roman"/>
          <w:b/>
        </w:rPr>
        <w:t>*</w:t>
      </w:r>
    </w:p>
    <w:p w14:paraId="6BB12453" w14:textId="77777777" w:rsidR="00F71B20" w:rsidRDefault="00F71B20" w:rsidP="00F71B20"/>
    <w:p w14:paraId="05CB87F5" w14:textId="784F2415" w:rsidR="00F71B20" w:rsidRPr="00F71B20" w:rsidRDefault="00F71B20" w:rsidP="00F71B20">
      <w:pPr>
        <w:jc w:val="both"/>
        <w:rPr>
          <w:i/>
          <w:color w:val="FF0000"/>
        </w:rPr>
      </w:pPr>
      <w:r>
        <w:t xml:space="preserve">12.1. </w:t>
      </w:r>
      <w:r w:rsidRPr="00F71B20">
        <w:t xml:space="preserve">Pravidla pro žadatele a příjemce podpory z OPŽP 2014 – 2020, verze </w:t>
      </w:r>
      <w:r w:rsidRPr="00F71B20">
        <w:rPr>
          <w:i/>
          <w:color w:val="FF0000"/>
        </w:rPr>
        <w:t>doplnit verzi Pravidel, která jsou platná ke dni vyhlášení výzvy</w:t>
      </w:r>
      <w:r w:rsidRPr="00F71B20">
        <w:t>. Odkaz na elektronickou verzi</w:t>
      </w:r>
      <w:r>
        <w:t>:</w:t>
      </w:r>
      <w:r w:rsidRPr="00F71B20">
        <w:t xml:space="preserve"> </w:t>
      </w:r>
      <w:r w:rsidRPr="00F71B20">
        <w:rPr>
          <w:i/>
          <w:color w:val="FF0000"/>
        </w:rPr>
        <w:t xml:space="preserve">doplnit </w:t>
      </w:r>
      <w:r w:rsidR="003F2648">
        <w:rPr>
          <w:i/>
          <w:color w:val="FF0000"/>
        </w:rPr>
        <w:t>přímý odkaz na platnou verzi Pravidel</w:t>
      </w:r>
    </w:p>
    <w:p w14:paraId="3D2A0D7E" w14:textId="5F8A0972" w:rsidR="00F71B20" w:rsidRPr="00F71B20" w:rsidRDefault="00F71B20" w:rsidP="00F71B20">
      <w:r w:rsidRPr="00F71B20">
        <w:t>12.2. Kritéria pro hodnocení žádostí</w:t>
      </w:r>
    </w:p>
    <w:p w14:paraId="36669DCA" w14:textId="77777777" w:rsidR="00F71B20" w:rsidRDefault="00F71B20" w:rsidP="00F71B20">
      <w:r>
        <w:t>12.3. Náklady obvyklých opatření MŽP</w:t>
      </w:r>
    </w:p>
    <w:p w14:paraId="1E69F86C" w14:textId="05A9B86B" w:rsidR="00F71B20" w:rsidRDefault="00F71B20" w:rsidP="00F71B20">
      <w:r>
        <w:t xml:space="preserve">12.4. </w:t>
      </w:r>
      <w:r w:rsidR="00216590">
        <w:t xml:space="preserve">Metodika přímých a nepřímých nákladů z oblasti osobních a režijních výdajů v </w:t>
      </w:r>
      <w:r>
        <w:t>OPŽP 2014 – 2020</w:t>
      </w:r>
    </w:p>
    <w:p w14:paraId="5B14A25B" w14:textId="67D085A4" w:rsidR="00216590" w:rsidRDefault="00216590" w:rsidP="00F71B20">
      <w:r>
        <w:t xml:space="preserve">12.5. </w:t>
      </w:r>
      <w:r w:rsidRPr="00216590">
        <w:t>Standard AOPK SPPK A02 001 Výsadba stromů</w:t>
      </w:r>
    </w:p>
    <w:p w14:paraId="6A815CDE" w14:textId="77777777" w:rsidR="0030709D" w:rsidRDefault="0030709D" w:rsidP="0030709D">
      <w:r>
        <w:t>12.6. Standard AOPK SPPK C02 003 Výsadby ovocných dřevin</w:t>
      </w:r>
    </w:p>
    <w:p w14:paraId="6ADE755B" w14:textId="0F28368A" w:rsidR="006A4FFB" w:rsidRDefault="0030709D" w:rsidP="00F71B20">
      <w:r>
        <w:t>12.7</w:t>
      </w:r>
      <w:r w:rsidR="006A4FFB" w:rsidRPr="006A4FFB">
        <w:t>. Seznam doporučených autochtonních dřevin</w:t>
      </w:r>
    </w:p>
    <w:p w14:paraId="7A663911" w14:textId="58E3AF42" w:rsidR="00F71B20" w:rsidRDefault="00216590" w:rsidP="00F71B20">
      <w:r>
        <w:t>12.</w:t>
      </w:r>
      <w:r w:rsidR="0030709D">
        <w:t>8</w:t>
      </w:r>
      <w:r w:rsidR="00F71B20" w:rsidRPr="00F71B20">
        <w:t xml:space="preserve">. </w:t>
      </w:r>
      <w:commentRangeStart w:id="17"/>
      <w:r w:rsidR="00F71B20" w:rsidRPr="00F71B20">
        <w:t>Interní postupy pro administraci žádostí OPŽP</w:t>
      </w:r>
      <w:commentRangeEnd w:id="17"/>
      <w:r w:rsidR="006A4FFB">
        <w:rPr>
          <w:rStyle w:val="Odkaznakoment"/>
        </w:rPr>
        <w:commentReference w:id="17"/>
      </w:r>
    </w:p>
    <w:p w14:paraId="77678832" w14:textId="77777777" w:rsidR="00F71B20" w:rsidRDefault="00F71B20" w:rsidP="00F71B20"/>
    <w:p w14:paraId="59E0E697" w14:textId="3326619E" w:rsidR="00F71B20" w:rsidRPr="00F71B20" w:rsidRDefault="00F71B20" w:rsidP="00F71B20">
      <w:pPr>
        <w:rPr>
          <w:i/>
        </w:rPr>
      </w:pPr>
      <w:r w:rsidRPr="00F71B20">
        <w:rPr>
          <w:rFonts w:cs="Times New Roman"/>
          <w:i/>
        </w:rPr>
        <w:t>*</w:t>
      </w:r>
      <w:r w:rsidRPr="00F71B20">
        <w:rPr>
          <w:i/>
        </w:rPr>
        <w:t xml:space="preserve"> Je možné doplnit další přílohy např. SCLLD, Uživatelskou příručka pro vyplňování žádostí o podporu v ISKP atd.</w:t>
      </w:r>
    </w:p>
    <w:sectPr w:rsidR="00F71B20" w:rsidRPr="00F71B2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oňa Smetanková" w:date="2018-09-10T10:51:00Z" w:initials="SS">
    <w:p w14:paraId="6ADD9A77" w14:textId="7184E04F" w:rsidR="00C0459D" w:rsidRDefault="00C0459D">
      <w:pPr>
        <w:pStyle w:val="Textkomente"/>
      </w:pPr>
      <w:r>
        <w:rPr>
          <w:rStyle w:val="Odkaznakoment"/>
        </w:rPr>
        <w:annotationRef/>
      </w:r>
      <w:r w:rsidRPr="003256F4">
        <w:t>Černý text ponechat beze změny, případně vybrat relevantní část viz komentáře.</w:t>
      </w:r>
    </w:p>
  </w:comment>
  <w:comment w:id="1" w:author="Soňa Smetanková" w:date="2018-09-10T10:51:00Z" w:initials="SS">
    <w:p w14:paraId="3B114347" w14:textId="5700451E" w:rsidR="00C0459D" w:rsidRDefault="00C0459D">
      <w:pPr>
        <w:pStyle w:val="Textkomente"/>
      </w:pPr>
      <w:r>
        <w:rPr>
          <w:rStyle w:val="Odkaznakoment"/>
        </w:rPr>
        <w:annotationRef/>
      </w:r>
      <w:r>
        <w:rPr>
          <w:rStyle w:val="Odkaznakoment"/>
        </w:rPr>
        <w:annotationRef/>
      </w:r>
      <w:r>
        <w:t>Červený text kurzívou označuje části pro doplnění ze strany MAS.</w:t>
      </w:r>
    </w:p>
  </w:comment>
  <w:comment w:id="4" w:author="Soňa Smetanková" w:date="2018-08-27T15:38:00Z" w:initials="SS">
    <w:p w14:paraId="0B00221D" w14:textId="2663220B" w:rsidR="006A4FFB" w:rsidRDefault="006A4FFB">
      <w:pPr>
        <w:pStyle w:val="Textkomente"/>
      </w:pPr>
      <w:r>
        <w:rPr>
          <w:rStyle w:val="Odkaznakoment"/>
        </w:rPr>
        <w:annotationRef/>
      </w:r>
      <w:r>
        <w:t xml:space="preserve">Maximální výše celkových způsobilých realizačních výdajů projektu nesmí přesáhnout částku ze SCLLD, tj. příspěvek EU + vlastní zdroje příjemce. </w:t>
      </w:r>
    </w:p>
  </w:comment>
  <w:comment w:id="5" w:author="Soňa Smetanková" w:date="2018-09-03T10:16:00Z" w:initials="SS">
    <w:p w14:paraId="6D3BD726" w14:textId="4C3165F9" w:rsidR="00DB3440" w:rsidRDefault="00DB3440">
      <w:pPr>
        <w:pStyle w:val="Textkomente"/>
      </w:pPr>
      <w:r>
        <w:rPr>
          <w:rStyle w:val="Odkaznakoment"/>
        </w:rPr>
        <w:annotationRef/>
      </w:r>
      <w:r>
        <w:t>Upozornění: Vejde v platnost s 19. verzí</w:t>
      </w:r>
      <w:r w:rsidRPr="00524623">
        <w:t xml:space="preserve"> </w:t>
      </w:r>
      <w:r>
        <w:t>Pravidel pro žadatele a příjemce podpory v OPŽP pro období 2014 – 2020, která vejde v platnost koncem září 2018.</w:t>
      </w:r>
    </w:p>
  </w:comment>
  <w:comment w:id="6" w:author="Soňa Smetanková" w:date="2018-10-10T11:35:00Z" w:initials="SS">
    <w:p w14:paraId="39B86487" w14:textId="6F15F426" w:rsidR="004F0A77" w:rsidRDefault="004F0A77">
      <w:pPr>
        <w:pStyle w:val="Textkomente"/>
      </w:pPr>
      <w:r>
        <w:rPr>
          <w:rStyle w:val="Odkaznakoment"/>
        </w:rPr>
        <w:annotationRef/>
      </w:r>
      <w:r w:rsidRPr="004F0A77">
        <w:rPr>
          <w:highlight w:val="yellow"/>
        </w:rPr>
        <w:t>Již platí.</w:t>
      </w:r>
      <w:r>
        <w:t xml:space="preserve"> </w:t>
      </w:r>
    </w:p>
  </w:comment>
  <w:comment w:id="8" w:author="Soňa Smetanková" w:date="2018-10-10T11:36:00Z" w:initials="SS">
    <w:p w14:paraId="1636C132" w14:textId="6BDC49D8" w:rsidR="004F0A77" w:rsidRDefault="004F0A77">
      <w:pPr>
        <w:pStyle w:val="Textkomente"/>
      </w:pPr>
      <w:r>
        <w:rPr>
          <w:rStyle w:val="Odkaznakoment"/>
        </w:rPr>
        <w:annotationRef/>
      </w:r>
      <w:r>
        <w:t xml:space="preserve">V rámci CLLD nepatří pořízení či aktualizace SSSZ mezi podporované aktivity. </w:t>
      </w:r>
    </w:p>
  </w:comment>
  <w:comment w:id="17" w:author="Soňa Smetanková" w:date="2018-08-27T15:44:00Z" w:initials="SS">
    <w:p w14:paraId="59A8687E" w14:textId="7BF4F752" w:rsidR="006A4FFB" w:rsidRDefault="006A4FFB">
      <w:pPr>
        <w:pStyle w:val="Textkomente"/>
      </w:pPr>
      <w:r>
        <w:rPr>
          <w:rStyle w:val="Odkaznakoment"/>
        </w:rPr>
        <w:annotationRef/>
      </w:r>
      <w:r>
        <w:t>Interní postupy nejsou povinnou přílohou textu výzvu. V případě, že MAS intern</w:t>
      </w:r>
      <w:r w:rsidR="004F0A77">
        <w:t>í</w:t>
      </w:r>
      <w:r>
        <w:t xml:space="preserve"> postupy k výzvě nepřipojí, je zapotřebí aby příloha 12.2 Kritéria pro hodnocení žádostí byla doplněna o proces hodnocení žádostí o podporu, vč. řešení žádostí o přezkum.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ADD9A77" w15:done="0"/>
  <w15:commentEx w15:paraId="3B114347" w15:done="0"/>
  <w15:commentEx w15:paraId="0B00221D" w15:done="0"/>
  <w15:commentEx w15:paraId="6D3BD726" w15:done="0"/>
  <w15:commentEx w15:paraId="39B86487" w15:paraIdParent="6D3BD726" w15:done="0"/>
  <w15:commentEx w15:paraId="1636C132" w15:done="0"/>
  <w15:commentEx w15:paraId="59A8687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C4F778" w14:textId="77777777" w:rsidR="00E63B96" w:rsidRDefault="00E63B96" w:rsidP="002B1886">
      <w:r>
        <w:separator/>
      </w:r>
    </w:p>
  </w:endnote>
  <w:endnote w:type="continuationSeparator" w:id="0">
    <w:p w14:paraId="3DE41901" w14:textId="77777777" w:rsidR="00E63B96" w:rsidRDefault="00E63B96" w:rsidP="002B1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CE6286" w14:textId="77777777" w:rsidR="00E63B96" w:rsidRDefault="00E63B96" w:rsidP="002B1886">
      <w:r>
        <w:separator/>
      </w:r>
    </w:p>
  </w:footnote>
  <w:footnote w:type="continuationSeparator" w:id="0">
    <w:p w14:paraId="4CAB20B0" w14:textId="77777777" w:rsidR="00E63B96" w:rsidRDefault="00E63B96" w:rsidP="002B1886">
      <w:r>
        <w:continuationSeparator/>
      </w:r>
    </w:p>
  </w:footnote>
  <w:footnote w:id="1">
    <w:p w14:paraId="345FB9D5" w14:textId="1025EDD4" w:rsidR="006A4FFB" w:rsidRDefault="006A4FFB">
      <w:pPr>
        <w:pStyle w:val="Textpoznpodarou"/>
      </w:pPr>
      <w:r>
        <w:rPr>
          <w:rStyle w:val="Znakapoznpodarou"/>
        </w:rPr>
        <w:footnoteRef/>
      </w:r>
      <w:r>
        <w:t xml:space="preserve"> Jedná se zejména o obnovu a zakládání sadů.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F0EB3C" w14:textId="77777777" w:rsidR="002B1886" w:rsidRPr="00A7049B" w:rsidRDefault="002B1886" w:rsidP="002B1886">
    <w:r>
      <w:rPr>
        <w:noProof/>
        <w:lang w:eastAsia="cs-CZ"/>
      </w:rPr>
      <w:drawing>
        <wp:inline distT="0" distB="0" distL="0" distR="0" wp14:anchorId="2191735E" wp14:editId="64039B43">
          <wp:extent cx="2686050" cy="8382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 w:rsidRPr="002B1886">
      <w:rPr>
        <w:b/>
        <w:i/>
        <w:color w:val="FF0000"/>
      </w:rPr>
      <w:t>zde doplnit logo MAS</w:t>
    </w:r>
  </w:p>
  <w:p w14:paraId="2D7D361D" w14:textId="77777777" w:rsidR="002B1886" w:rsidRDefault="002B188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5525C"/>
    <w:multiLevelType w:val="hybridMultilevel"/>
    <w:tmpl w:val="474226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C2051"/>
    <w:multiLevelType w:val="hybridMultilevel"/>
    <w:tmpl w:val="DBF2640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F6174"/>
    <w:multiLevelType w:val="hybridMultilevel"/>
    <w:tmpl w:val="DFC2D9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A6668"/>
    <w:multiLevelType w:val="hybridMultilevel"/>
    <w:tmpl w:val="C6C05BC8"/>
    <w:lvl w:ilvl="0" w:tplc="7C4E2ED6">
      <w:numFmt w:val="bullet"/>
      <w:lvlText w:val=""/>
      <w:lvlJc w:val="left"/>
      <w:pPr>
        <w:ind w:left="1065" w:hanging="705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C4DFF"/>
    <w:multiLevelType w:val="hybridMultilevel"/>
    <w:tmpl w:val="FBD85946"/>
    <w:lvl w:ilvl="0" w:tplc="262CEFA8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A00200"/>
    <w:multiLevelType w:val="hybridMultilevel"/>
    <w:tmpl w:val="B57E4458"/>
    <w:lvl w:ilvl="0" w:tplc="262CEFA8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AD3F7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9AD4760"/>
    <w:multiLevelType w:val="hybridMultilevel"/>
    <w:tmpl w:val="B5C85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D35AB"/>
    <w:multiLevelType w:val="hybridMultilevel"/>
    <w:tmpl w:val="2D9077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BB0C45"/>
    <w:multiLevelType w:val="hybridMultilevel"/>
    <w:tmpl w:val="FCAC04FA"/>
    <w:lvl w:ilvl="0" w:tplc="7C4E2ED6">
      <w:numFmt w:val="bullet"/>
      <w:lvlText w:val=""/>
      <w:lvlJc w:val="left"/>
      <w:pPr>
        <w:ind w:left="1065" w:hanging="705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8"/>
  </w:num>
  <w:num w:numId="9">
    <w:abstractNumId w:val="0"/>
  </w:num>
  <w:num w:numId="10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ňa Smetanková">
    <w15:presenceInfo w15:providerId="AD" w15:userId="S-1-5-21-230484364-3621833246-3269360027-25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886"/>
    <w:rsid w:val="00001111"/>
    <w:rsid w:val="00013F65"/>
    <w:rsid w:val="00021CFC"/>
    <w:rsid w:val="000A2E96"/>
    <w:rsid w:val="000A7957"/>
    <w:rsid w:val="000C4E24"/>
    <w:rsid w:val="000D466B"/>
    <w:rsid w:val="001C4059"/>
    <w:rsid w:val="00216590"/>
    <w:rsid w:val="00273F79"/>
    <w:rsid w:val="002B1886"/>
    <w:rsid w:val="002D38DC"/>
    <w:rsid w:val="0030709D"/>
    <w:rsid w:val="003F2648"/>
    <w:rsid w:val="00447704"/>
    <w:rsid w:val="004829BC"/>
    <w:rsid w:val="004F0A77"/>
    <w:rsid w:val="00502FB2"/>
    <w:rsid w:val="005055EE"/>
    <w:rsid w:val="005314E0"/>
    <w:rsid w:val="0055691A"/>
    <w:rsid w:val="005712F7"/>
    <w:rsid w:val="00586D5E"/>
    <w:rsid w:val="006338DC"/>
    <w:rsid w:val="00646C15"/>
    <w:rsid w:val="006A4FFB"/>
    <w:rsid w:val="006D2B2A"/>
    <w:rsid w:val="00707517"/>
    <w:rsid w:val="007A427A"/>
    <w:rsid w:val="007A7BAA"/>
    <w:rsid w:val="007B6E10"/>
    <w:rsid w:val="007F1569"/>
    <w:rsid w:val="00831682"/>
    <w:rsid w:val="00856723"/>
    <w:rsid w:val="008615F3"/>
    <w:rsid w:val="008B1F49"/>
    <w:rsid w:val="008D0919"/>
    <w:rsid w:val="008D7156"/>
    <w:rsid w:val="008F14CC"/>
    <w:rsid w:val="00912D05"/>
    <w:rsid w:val="00962BCD"/>
    <w:rsid w:val="009B5C66"/>
    <w:rsid w:val="00A13FF8"/>
    <w:rsid w:val="00BE2A87"/>
    <w:rsid w:val="00C0459D"/>
    <w:rsid w:val="00C90202"/>
    <w:rsid w:val="00D234EC"/>
    <w:rsid w:val="00D65C0B"/>
    <w:rsid w:val="00DB0430"/>
    <w:rsid w:val="00DB3440"/>
    <w:rsid w:val="00DD5674"/>
    <w:rsid w:val="00E067CF"/>
    <w:rsid w:val="00E63B96"/>
    <w:rsid w:val="00EE1E64"/>
    <w:rsid w:val="00F200A4"/>
    <w:rsid w:val="00F7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5F6F9"/>
  <w15:chartTrackingRefBased/>
  <w15:docId w15:val="{06B6070D-A16D-43C0-AF46-06FD72201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18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1886"/>
  </w:style>
  <w:style w:type="paragraph" w:styleId="Zpat">
    <w:name w:val="footer"/>
    <w:basedOn w:val="Normln"/>
    <w:link w:val="ZpatChar"/>
    <w:uiPriority w:val="99"/>
    <w:unhideWhenUsed/>
    <w:rsid w:val="002B18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1886"/>
  </w:style>
  <w:style w:type="paragraph" w:styleId="Odstavecseseznamem">
    <w:name w:val="List Paragraph"/>
    <w:basedOn w:val="Normln"/>
    <w:uiPriority w:val="34"/>
    <w:qFormat/>
    <w:rsid w:val="002B1886"/>
    <w:pPr>
      <w:ind w:left="720"/>
      <w:contextualSpacing/>
    </w:pPr>
  </w:style>
  <w:style w:type="table" w:styleId="Mkatabulky">
    <w:name w:val="Table Grid"/>
    <w:basedOn w:val="Normlntabulka"/>
    <w:uiPriority w:val="39"/>
    <w:rsid w:val="002B1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011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0111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0111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011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111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111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111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4FF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A4FF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A4F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25FDB-3C2A-48A7-80A5-B45B7040C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1470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Soňa Smetanková</dc:creator>
  <cp:keywords/>
  <dc:description/>
  <cp:lastModifiedBy>Soňa Smetanková</cp:lastModifiedBy>
  <cp:revision>3</cp:revision>
  <dcterms:created xsi:type="dcterms:W3CDTF">2018-10-10T09:38:00Z</dcterms:created>
  <dcterms:modified xsi:type="dcterms:W3CDTF">2018-10-19T08:21:00Z</dcterms:modified>
</cp:coreProperties>
</file>